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1E" w:rsidRDefault="00C90110" w:rsidP="00853F81">
      <w:pPr>
        <w:spacing w:after="0" w:line="240" w:lineRule="auto"/>
        <w:jc w:val="center"/>
        <w:rPr>
          <w:rFonts w:asciiTheme="minorHAnsi" w:hAnsiTheme="minorHAnsi"/>
          <w:b/>
          <w:sz w:val="20"/>
          <w:szCs w:val="20"/>
          <w:u w:val="single"/>
        </w:rPr>
      </w:pPr>
      <w:r w:rsidRPr="00B67C47">
        <w:rPr>
          <w:rFonts w:asciiTheme="minorHAnsi" w:hAnsiTheme="minorHAnsi"/>
          <w:b/>
          <w:caps/>
          <w:sz w:val="20"/>
          <w:szCs w:val="20"/>
          <w:u w:val="single"/>
        </w:rPr>
        <w:t>Wirkungsmatrix</w:t>
      </w:r>
      <w:r w:rsidR="00B67C47" w:rsidRPr="00B67C47">
        <w:rPr>
          <w:rFonts w:asciiTheme="minorHAnsi" w:hAnsiTheme="minorHAnsi"/>
          <w:b/>
          <w:sz w:val="20"/>
          <w:szCs w:val="20"/>
          <w:u w:val="single"/>
        </w:rPr>
        <w:t xml:space="preserve"> RE-ACTIVATE </w:t>
      </w:r>
      <w:r w:rsidR="00AC4D82">
        <w:rPr>
          <w:rFonts w:asciiTheme="minorHAnsi" w:hAnsiTheme="minorHAnsi"/>
          <w:b/>
          <w:sz w:val="20"/>
          <w:szCs w:val="20"/>
          <w:u w:val="single"/>
        </w:rPr>
        <w:t>NEU</w:t>
      </w:r>
      <w:r w:rsidR="00AA131E">
        <w:rPr>
          <w:rFonts w:asciiTheme="minorHAnsi" w:hAnsiTheme="minorHAnsi"/>
          <w:b/>
          <w:sz w:val="20"/>
          <w:szCs w:val="20"/>
          <w:u w:val="single"/>
        </w:rPr>
        <w:t xml:space="preserve"> AUF GRUNDLAGE ÄNDERUNGSANGEBOT</w:t>
      </w:r>
    </w:p>
    <w:p w:rsidR="00710012" w:rsidRDefault="00710012" w:rsidP="00853F81">
      <w:pPr>
        <w:spacing w:after="0" w:line="240" w:lineRule="auto"/>
        <w:rPr>
          <w:rFonts w:asciiTheme="minorHAnsi" w:hAnsiTheme="minorHAnsi"/>
          <w:b/>
          <w:sz w:val="20"/>
          <w:szCs w:val="20"/>
          <w:u w:val="single"/>
        </w:rPr>
      </w:pPr>
      <w:r>
        <w:rPr>
          <w:rFonts w:asciiTheme="minorHAnsi" w:hAnsiTheme="minorHAnsi"/>
          <w:b/>
          <w:sz w:val="20"/>
          <w:szCs w:val="20"/>
          <w:u w:val="single"/>
        </w:rPr>
        <w:t>_______________________________________________________________________________________________________________________________________________</w:t>
      </w:r>
    </w:p>
    <w:p w:rsidR="00642A12" w:rsidRPr="00357BD5" w:rsidRDefault="00642A12" w:rsidP="00853F8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  <w:bCs/>
          <w:iCs/>
          <w:sz w:val="20"/>
          <w:szCs w:val="20"/>
        </w:rPr>
      </w:pPr>
      <w:r w:rsidRPr="00357BD5">
        <w:rPr>
          <w:rFonts w:asciiTheme="minorHAnsi" w:hAnsiTheme="minorHAnsi" w:cs="Arial"/>
          <w:b/>
          <w:bCs/>
          <w:iCs/>
          <w:sz w:val="20"/>
          <w:szCs w:val="20"/>
        </w:rPr>
        <w:t>Bezeichnung der TZ-Maßnahme</w:t>
      </w:r>
      <w:r w:rsidRPr="00357BD5">
        <w:rPr>
          <w:rFonts w:asciiTheme="minorHAnsi" w:hAnsiTheme="minorHAnsi" w:cs="Arial"/>
          <w:b/>
          <w:bCs/>
          <w:iCs/>
          <w:sz w:val="20"/>
          <w:szCs w:val="20"/>
        </w:rPr>
        <w:tab/>
        <w:t>Land</w:t>
      </w:r>
    </w:p>
    <w:p w:rsidR="00642A12" w:rsidRPr="00357BD5" w:rsidRDefault="00642A12" w:rsidP="00853F8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357BD5">
        <w:rPr>
          <w:rFonts w:asciiTheme="minorHAnsi" w:hAnsiTheme="minorHAnsi" w:cs="Arial"/>
          <w:sz w:val="20"/>
          <w:szCs w:val="20"/>
        </w:rPr>
        <w:t>Beschäftigungsförderung durch Erneuerbare Energien und Energieeffizienz in MENA</w:t>
      </w:r>
      <w:r w:rsidRPr="00357BD5">
        <w:rPr>
          <w:rFonts w:asciiTheme="minorHAnsi" w:hAnsiTheme="minorHAnsi" w:cs="Arial"/>
          <w:sz w:val="20"/>
          <w:szCs w:val="20"/>
        </w:rPr>
        <w:tab/>
        <w:t>Marokko</w:t>
      </w:r>
    </w:p>
    <w:p w:rsidR="00642A12" w:rsidRPr="00357BD5" w:rsidRDefault="00642A12" w:rsidP="00853F8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  <w:bCs/>
          <w:iCs/>
          <w:sz w:val="20"/>
          <w:szCs w:val="20"/>
        </w:rPr>
      </w:pPr>
      <w:r w:rsidRPr="00357BD5">
        <w:rPr>
          <w:rFonts w:asciiTheme="minorHAnsi" w:hAnsiTheme="minorHAnsi" w:cs="Arial"/>
          <w:b/>
          <w:bCs/>
          <w:iCs/>
          <w:sz w:val="20"/>
          <w:szCs w:val="20"/>
        </w:rPr>
        <w:t>______________________________________________________________________________________________________________________________________________</w:t>
      </w:r>
      <w:r w:rsidR="00710012">
        <w:rPr>
          <w:rFonts w:asciiTheme="minorHAnsi" w:hAnsiTheme="minorHAnsi" w:cs="Arial"/>
          <w:b/>
          <w:bCs/>
          <w:iCs/>
          <w:sz w:val="20"/>
          <w:szCs w:val="20"/>
        </w:rPr>
        <w:t>_</w:t>
      </w:r>
    </w:p>
    <w:p w:rsidR="00642A12" w:rsidRPr="00357BD5" w:rsidRDefault="00642A12" w:rsidP="00853F8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  <w:bCs/>
          <w:iCs/>
          <w:sz w:val="20"/>
          <w:szCs w:val="20"/>
        </w:rPr>
      </w:pPr>
      <w:r w:rsidRPr="00357BD5">
        <w:rPr>
          <w:rFonts w:asciiTheme="minorHAnsi" w:hAnsiTheme="minorHAnsi" w:cs="Arial"/>
          <w:b/>
          <w:bCs/>
          <w:iCs/>
          <w:sz w:val="20"/>
          <w:szCs w:val="20"/>
        </w:rPr>
        <w:t>Projektnummer</w:t>
      </w:r>
      <w:r w:rsidRPr="00357BD5">
        <w:rPr>
          <w:rFonts w:asciiTheme="minorHAnsi" w:hAnsiTheme="minorHAnsi" w:cs="Arial"/>
          <w:b/>
          <w:bCs/>
          <w:iCs/>
          <w:sz w:val="20"/>
          <w:szCs w:val="20"/>
        </w:rPr>
        <w:tab/>
        <w:t xml:space="preserve">Wirkungsmatrix </w:t>
      </w:r>
      <w:r>
        <w:rPr>
          <w:rFonts w:asciiTheme="minorHAnsi" w:hAnsiTheme="minorHAnsi" w:cs="Arial"/>
          <w:b/>
          <w:bCs/>
          <w:iCs/>
          <w:sz w:val="20"/>
          <w:szCs w:val="20"/>
        </w:rPr>
        <w:t>vom</w:t>
      </w:r>
    </w:p>
    <w:p w:rsidR="00642A12" w:rsidRPr="00357BD5" w:rsidRDefault="00642A12" w:rsidP="00853F8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357BD5">
        <w:rPr>
          <w:rFonts w:asciiTheme="minorHAnsi" w:hAnsiTheme="minorHAnsi" w:cs="Arial"/>
          <w:sz w:val="20"/>
          <w:szCs w:val="20"/>
        </w:rPr>
        <w:t>201</w:t>
      </w:r>
      <w:r>
        <w:rPr>
          <w:rFonts w:asciiTheme="minorHAnsi" w:hAnsiTheme="minorHAnsi" w:cs="Arial"/>
          <w:sz w:val="20"/>
          <w:szCs w:val="20"/>
        </w:rPr>
        <w:t>3</w:t>
      </w:r>
      <w:r w:rsidRPr="00357BD5">
        <w:rPr>
          <w:rFonts w:asciiTheme="minorHAnsi" w:hAnsiTheme="minorHAnsi" w:cs="Arial"/>
          <w:sz w:val="20"/>
          <w:szCs w:val="20"/>
        </w:rPr>
        <w:t>.20</w:t>
      </w:r>
      <w:r>
        <w:rPr>
          <w:rFonts w:asciiTheme="minorHAnsi" w:hAnsiTheme="minorHAnsi" w:cs="Arial"/>
          <w:sz w:val="20"/>
          <w:szCs w:val="20"/>
        </w:rPr>
        <w:t>20</w:t>
      </w:r>
      <w:r w:rsidRPr="00357BD5">
        <w:rPr>
          <w:rFonts w:asciiTheme="minorHAnsi" w:hAnsiTheme="minorHAnsi" w:cs="Arial"/>
          <w:sz w:val="20"/>
          <w:szCs w:val="20"/>
        </w:rPr>
        <w:t>.</w:t>
      </w:r>
      <w:r>
        <w:rPr>
          <w:rFonts w:asciiTheme="minorHAnsi" w:hAnsiTheme="minorHAnsi" w:cs="Arial"/>
          <w:sz w:val="20"/>
          <w:szCs w:val="20"/>
        </w:rPr>
        <w:t>9</w:t>
      </w:r>
      <w:r w:rsidRPr="00357BD5"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>Juni</w:t>
      </w:r>
      <w:r w:rsidRPr="00357BD5">
        <w:rPr>
          <w:rFonts w:asciiTheme="minorHAnsi" w:hAnsiTheme="minorHAnsi" w:cs="Arial"/>
          <w:sz w:val="20"/>
          <w:szCs w:val="20"/>
        </w:rPr>
        <w:t xml:space="preserve"> </w:t>
      </w:r>
      <w:r w:rsidRPr="00357BD5">
        <w:rPr>
          <w:rFonts w:asciiTheme="minorHAnsi" w:hAnsiTheme="minorHAnsi" w:cs="Arial"/>
          <w:iCs/>
          <w:sz w:val="20"/>
          <w:szCs w:val="20"/>
        </w:rPr>
        <w:t>201</w:t>
      </w:r>
      <w:r>
        <w:rPr>
          <w:rFonts w:asciiTheme="minorHAnsi" w:hAnsiTheme="minorHAnsi" w:cs="Arial"/>
          <w:iCs/>
          <w:sz w:val="20"/>
          <w:szCs w:val="20"/>
        </w:rPr>
        <w:t>5</w:t>
      </w:r>
    </w:p>
    <w:p w:rsidR="00642A12" w:rsidRPr="00357BD5" w:rsidRDefault="00642A12" w:rsidP="00853F8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  <w:bCs/>
          <w:i/>
          <w:iCs/>
          <w:sz w:val="20"/>
          <w:szCs w:val="20"/>
        </w:rPr>
      </w:pPr>
      <w:r w:rsidRPr="00357BD5">
        <w:rPr>
          <w:rFonts w:asciiTheme="minorHAnsi" w:hAnsiTheme="minorHAnsi" w:cs="Arial"/>
          <w:b/>
          <w:bCs/>
          <w:i/>
          <w:iCs/>
          <w:sz w:val="20"/>
          <w:szCs w:val="20"/>
        </w:rPr>
        <w:t>______________________________________________________________________________________________________________________________________________</w:t>
      </w:r>
      <w:r w:rsidR="00710012">
        <w:rPr>
          <w:rFonts w:asciiTheme="minorHAnsi" w:hAnsiTheme="minorHAnsi" w:cs="Arial"/>
          <w:b/>
          <w:bCs/>
          <w:i/>
          <w:iCs/>
          <w:sz w:val="20"/>
          <w:szCs w:val="20"/>
        </w:rPr>
        <w:t>_</w:t>
      </w:r>
    </w:p>
    <w:tbl>
      <w:tblPr>
        <w:tblStyle w:val="Tabellenraster"/>
        <w:tblW w:w="14709" w:type="dxa"/>
        <w:tblLook w:val="04A0" w:firstRow="1" w:lastRow="0" w:firstColumn="1" w:lastColumn="0" w:noHBand="0" w:noVBand="1"/>
      </w:tblPr>
      <w:tblGrid>
        <w:gridCol w:w="2660"/>
        <w:gridCol w:w="5528"/>
        <w:gridCol w:w="3260"/>
        <w:gridCol w:w="3261"/>
      </w:tblGrid>
      <w:tr w:rsidR="00C90110" w:rsidRPr="008613AB" w:rsidTr="006963A0">
        <w:tc>
          <w:tcPr>
            <w:tcW w:w="2660" w:type="dxa"/>
          </w:tcPr>
          <w:p w:rsidR="00C90110" w:rsidRPr="008613AB" w:rsidRDefault="00C9011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b/>
                <w:sz w:val="20"/>
                <w:szCs w:val="20"/>
              </w:rPr>
              <w:t>Zusammenfassung</w:t>
            </w:r>
          </w:p>
        </w:tc>
        <w:tc>
          <w:tcPr>
            <w:tcW w:w="5528" w:type="dxa"/>
          </w:tcPr>
          <w:p w:rsidR="00C90110" w:rsidRPr="008613AB" w:rsidRDefault="00C9011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b/>
                <w:sz w:val="20"/>
                <w:szCs w:val="20"/>
              </w:rPr>
              <w:t>Erfolgsindikatoren</w:t>
            </w:r>
          </w:p>
        </w:tc>
        <w:tc>
          <w:tcPr>
            <w:tcW w:w="3260" w:type="dxa"/>
          </w:tcPr>
          <w:p w:rsidR="00C90110" w:rsidRPr="008613AB" w:rsidRDefault="00C9011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b/>
                <w:sz w:val="20"/>
                <w:szCs w:val="20"/>
              </w:rPr>
              <w:t>Quellen der Überprüfbarkeit</w:t>
            </w:r>
          </w:p>
        </w:tc>
        <w:tc>
          <w:tcPr>
            <w:tcW w:w="3261" w:type="dxa"/>
          </w:tcPr>
          <w:p w:rsidR="00C90110" w:rsidRPr="008613AB" w:rsidRDefault="00C9011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b/>
                <w:sz w:val="20"/>
                <w:szCs w:val="20"/>
              </w:rPr>
              <w:t>Zentrale Annahmen/ Risiken</w:t>
            </w:r>
          </w:p>
        </w:tc>
      </w:tr>
      <w:tr w:rsidR="00C90110" w:rsidRPr="008613AB" w:rsidTr="006963A0">
        <w:tc>
          <w:tcPr>
            <w:tcW w:w="2660" w:type="dxa"/>
          </w:tcPr>
          <w:p w:rsidR="00C90110" w:rsidRPr="00B67C47" w:rsidRDefault="00C90110" w:rsidP="00C9011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67C47">
              <w:rPr>
                <w:rFonts w:asciiTheme="minorHAnsi" w:hAnsiTheme="minorHAnsi" w:cs="Arial"/>
                <w:b/>
                <w:sz w:val="20"/>
                <w:szCs w:val="20"/>
              </w:rPr>
              <w:t>Modulziel (</w:t>
            </w:r>
            <w:proofErr w:type="spellStart"/>
            <w:r w:rsidRPr="00B67C47">
              <w:rPr>
                <w:rFonts w:asciiTheme="minorHAnsi" w:hAnsiTheme="minorHAnsi" w:cs="Arial"/>
                <w:b/>
                <w:sz w:val="20"/>
                <w:szCs w:val="20"/>
              </w:rPr>
              <w:t>Outcome</w:t>
            </w:r>
            <w:proofErr w:type="spellEnd"/>
            <w:r w:rsidRPr="00B67C47">
              <w:rPr>
                <w:rFonts w:asciiTheme="minorHAnsi" w:hAnsiTheme="minorHAnsi" w:cs="Arial"/>
                <w:b/>
                <w:sz w:val="20"/>
                <w:szCs w:val="20"/>
              </w:rPr>
              <w:t>)</w:t>
            </w:r>
          </w:p>
          <w:p w:rsidR="00C90110" w:rsidRPr="008613AB" w:rsidRDefault="00C90110" w:rsidP="00D005E4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Die Voraussetzungen für die Entwicklung</w:t>
            </w:r>
            <w:r w:rsidR="00D005E4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der Märkte für beschäftigungsintensive</w:t>
            </w:r>
            <w:r w:rsidR="00D005E4" w:rsidRPr="008613AB">
              <w:rPr>
                <w:rFonts w:asciiTheme="minorHAnsi" w:hAnsiTheme="minorHAnsi" w:cs="Arial"/>
                <w:sz w:val="20"/>
                <w:szCs w:val="20"/>
              </w:rPr>
              <w:t xml:space="preserve"> erneuerbare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Energie- (RE) und Energieeffizienz-</w:t>
            </w:r>
            <w:r w:rsidR="00D005E4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(EE)-Technologien sind verbessert.</w:t>
            </w:r>
          </w:p>
        </w:tc>
        <w:tc>
          <w:tcPr>
            <w:tcW w:w="5528" w:type="dxa"/>
          </w:tcPr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1. In 2 Ländern wurden im Dialog zwischen Regierung, Wirtschaft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und Wissenschaft 3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konkrete Maßnahmen zur Förderung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beschäftigungsintensiver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/EE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Technologien ausgewählt.</w:t>
            </w: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0</w:t>
            </w:r>
          </w:p>
          <w:p w:rsidR="00C90110" w:rsidRPr="008613AB" w:rsidRDefault="00D005E4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Zielwert: 3 konkrete Maßnahmen</w:t>
            </w:r>
          </w:p>
          <w:p w:rsidR="00D005E4" w:rsidRDefault="00AA131E" w:rsidP="00D005E4">
            <w:pPr>
              <w:rPr>
                <w:ins w:id="0" w:author="UserLA3067" w:date="2016-06-29T12:45:00Z"/>
                <w:rFonts w:asciiTheme="minorHAnsi" w:hAnsiTheme="minorHAnsi" w:cs="Arial"/>
                <w:sz w:val="20"/>
                <w:szCs w:val="20"/>
              </w:rPr>
            </w:pPr>
            <w:ins w:id="1" w:author="UserLA3067" w:date="2016-06-29T12:45:00Z">
              <w:r>
                <w:rPr>
                  <w:rFonts w:asciiTheme="minorHAnsi" w:hAnsiTheme="minorHAnsi" w:cs="Arial"/>
                  <w:sz w:val="20"/>
                  <w:szCs w:val="20"/>
                </w:rPr>
                <w:t>Istwert:</w:t>
              </w:r>
            </w:ins>
            <w:r w:rsidR="00272E86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ins w:id="2" w:author="UserLA3067" w:date="2016-06-29T13:53:00Z">
              <w:r w:rsidR="00272E86">
                <w:rPr>
                  <w:rFonts w:asciiTheme="minorHAnsi" w:hAnsiTheme="minorHAnsi" w:cs="Arial"/>
                  <w:sz w:val="20"/>
                  <w:szCs w:val="20"/>
                </w:rPr>
                <w:t>1</w:t>
              </w:r>
            </w:ins>
            <w:ins w:id="3" w:author="UserLA3067" w:date="2016-06-29T22:00:00Z">
              <w:r w:rsidR="005C2A6D">
                <w:rPr>
                  <w:rFonts w:asciiTheme="minorHAnsi" w:hAnsiTheme="minorHAnsi" w:cs="Arial"/>
                  <w:sz w:val="20"/>
                  <w:szCs w:val="20"/>
                </w:rPr>
                <w:t>2</w:t>
              </w:r>
            </w:ins>
            <w:ins w:id="4" w:author="UserLA3067" w:date="2016-06-29T13:53:00Z">
              <w:r w:rsidR="00272E86" w:rsidRPr="008613AB">
                <w:rPr>
                  <w:rFonts w:asciiTheme="minorHAnsi" w:hAnsiTheme="minorHAnsi" w:cs="Arial"/>
                  <w:sz w:val="20"/>
                  <w:szCs w:val="20"/>
                </w:rPr>
                <w:t xml:space="preserve"> konkrete Maßnahmen</w:t>
              </w:r>
              <w:r w:rsidR="00272E86">
                <w:rPr>
                  <w:rFonts w:asciiTheme="minorHAnsi" w:hAnsiTheme="minorHAnsi" w:cs="Arial"/>
                  <w:sz w:val="20"/>
                  <w:szCs w:val="20"/>
                </w:rPr>
                <w:t xml:space="preserve"> ausgewählt</w:t>
              </w:r>
            </w:ins>
          </w:p>
          <w:p w:rsidR="00AA131E" w:rsidRPr="008613AB" w:rsidRDefault="00AA131E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2. In 2 Ländern werden Maßnahmen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zur Förderung spezifischer,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beschäftigungsintensiver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Segmente des Markts für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durchgeführt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(Kombination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z.B. aus Marktanalysen, Sensibilisierung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von potenziellen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Investoren, Förderprogramme,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rechtliche Rahmenbedingungen)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0</w:t>
            </w:r>
          </w:p>
          <w:p w:rsidR="00D005E4" w:rsidRPr="008613AB" w:rsidRDefault="00D005E4" w:rsidP="006963A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Zielwert: 3 Fördermaßnahmen zu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mind. 3 Marktsegmenten</w:t>
            </w:r>
          </w:p>
          <w:p w:rsidR="00AA131E" w:rsidRDefault="00AA131E" w:rsidP="00AA131E">
            <w:pPr>
              <w:rPr>
                <w:ins w:id="5" w:author="UserLA3067" w:date="2016-06-29T12:45:00Z"/>
                <w:rFonts w:asciiTheme="minorHAnsi" w:hAnsiTheme="minorHAnsi" w:cs="Arial"/>
                <w:sz w:val="20"/>
                <w:szCs w:val="20"/>
              </w:rPr>
            </w:pPr>
            <w:ins w:id="6" w:author="UserLA3067" w:date="2016-06-29T12:45:00Z">
              <w:r>
                <w:rPr>
                  <w:rFonts w:asciiTheme="minorHAnsi" w:hAnsiTheme="minorHAnsi" w:cs="Arial"/>
                  <w:sz w:val="20"/>
                  <w:szCs w:val="20"/>
                </w:rPr>
                <w:t>Istwert:</w:t>
              </w:r>
            </w:ins>
            <w:ins w:id="7" w:author="UserLA3067" w:date="2016-06-29T13:55:00Z">
              <w:r w:rsidR="00272E86">
                <w:rPr>
                  <w:rFonts w:asciiTheme="minorHAnsi" w:hAnsiTheme="minorHAnsi" w:cs="Arial"/>
                  <w:sz w:val="20"/>
                  <w:szCs w:val="20"/>
                </w:rPr>
                <w:t xml:space="preserve"> </w:t>
              </w:r>
            </w:ins>
            <w:ins w:id="8" w:author="UserLA3067" w:date="2016-06-29T13:56:00Z">
              <w:r w:rsidR="00272E86">
                <w:rPr>
                  <w:rFonts w:asciiTheme="minorHAnsi" w:hAnsiTheme="minorHAnsi" w:cs="Arial"/>
                  <w:sz w:val="20"/>
                  <w:szCs w:val="20"/>
                </w:rPr>
                <w:t>3</w:t>
              </w:r>
            </w:ins>
            <w:ins w:id="9" w:author="UserLA3067" w:date="2016-06-29T13:55:00Z">
              <w:r w:rsidR="00272E86" w:rsidRPr="008613AB">
                <w:rPr>
                  <w:rFonts w:asciiTheme="minorHAnsi" w:hAnsiTheme="minorHAnsi" w:cs="Arial"/>
                  <w:sz w:val="20"/>
                  <w:szCs w:val="20"/>
                </w:rPr>
                <w:t xml:space="preserve"> Fördermaßnahmen zu </w:t>
              </w:r>
            </w:ins>
            <w:ins w:id="10" w:author="UserLA3067" w:date="2016-06-29T13:56:00Z">
              <w:r w:rsidR="00272E86">
                <w:rPr>
                  <w:rFonts w:asciiTheme="minorHAnsi" w:hAnsiTheme="minorHAnsi" w:cs="Arial"/>
                  <w:sz w:val="20"/>
                  <w:szCs w:val="20"/>
                </w:rPr>
                <w:t>3</w:t>
              </w:r>
            </w:ins>
            <w:ins w:id="11" w:author="UserLA3067" w:date="2016-06-29T13:55:00Z">
              <w:r w:rsidR="00272E86" w:rsidRPr="008613AB">
                <w:rPr>
                  <w:rFonts w:asciiTheme="minorHAnsi" w:hAnsiTheme="minorHAnsi" w:cs="Arial"/>
                  <w:sz w:val="20"/>
                  <w:szCs w:val="20"/>
                </w:rPr>
                <w:t xml:space="preserve"> Marktsegmenten</w:t>
              </w:r>
              <w:r w:rsidR="00272E86">
                <w:rPr>
                  <w:rFonts w:asciiTheme="minorHAnsi" w:hAnsiTheme="minorHAnsi" w:cs="Arial"/>
                  <w:sz w:val="20"/>
                  <w:szCs w:val="20"/>
                </w:rPr>
                <w:t xml:space="preserve"> in Durchführung (alle weiteren in Vorbereitung)</w:t>
              </w:r>
            </w:ins>
          </w:p>
          <w:p w:rsidR="00D005E4" w:rsidRPr="008613AB" w:rsidRDefault="00D005E4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3. Für 2 RE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-Marktsegmente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(wie z.B. Photovoltaikanlagen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auf Privathäusern,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Solarwarmwasserbereitung)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sind in 2 Ländern Aus- und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Fortbildungsangebote sowie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Qualitätssicherungssysteme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etabliert.</w:t>
            </w: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Ausbildungs- und Qualitätssicherungssysteme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existieren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teilweise, z.B. für Solarwarmwasserbereitung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TUN.</w:t>
            </w:r>
          </w:p>
          <w:p w:rsidR="00D005E4" w:rsidRPr="008613AB" w:rsidRDefault="00D005E4" w:rsidP="006963A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Zielwert: Systeme für 2 Marktsegmente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in 2 Ländern etabliert.</w:t>
            </w:r>
          </w:p>
          <w:p w:rsidR="00D005E4" w:rsidRDefault="00AA131E" w:rsidP="00D005E4">
            <w:pPr>
              <w:rPr>
                <w:ins w:id="12" w:author="UserLA3067" w:date="2016-06-29T12:46:00Z"/>
                <w:rFonts w:asciiTheme="minorHAnsi" w:hAnsiTheme="minorHAnsi" w:cs="Arial"/>
                <w:sz w:val="20"/>
                <w:szCs w:val="20"/>
              </w:rPr>
            </w:pPr>
            <w:ins w:id="13" w:author="UserLA3067" w:date="2016-06-29T12:45:00Z">
              <w:r w:rsidRPr="00AA131E">
                <w:rPr>
                  <w:rFonts w:asciiTheme="minorHAnsi" w:hAnsiTheme="minorHAnsi" w:cs="Arial"/>
                  <w:sz w:val="20"/>
                  <w:szCs w:val="20"/>
                </w:rPr>
                <w:t>Istwert:</w:t>
              </w:r>
            </w:ins>
            <w:ins w:id="14" w:author="UserLA3067" w:date="2016-06-29T13:58:00Z">
              <w:r w:rsidR="00272E86">
                <w:rPr>
                  <w:rFonts w:asciiTheme="minorHAnsi" w:hAnsiTheme="minorHAnsi" w:cs="Arial"/>
                  <w:sz w:val="20"/>
                  <w:szCs w:val="20"/>
                </w:rPr>
                <w:t xml:space="preserve"> </w:t>
              </w:r>
            </w:ins>
            <w:ins w:id="15" w:author="UserLA3067" w:date="2016-06-29T23:29:00Z">
              <w:r w:rsidR="00A07133">
                <w:rPr>
                  <w:rFonts w:asciiTheme="minorHAnsi" w:hAnsiTheme="minorHAnsi" w:cs="Arial"/>
                  <w:sz w:val="20"/>
                  <w:szCs w:val="20"/>
                </w:rPr>
                <w:t>3</w:t>
              </w:r>
            </w:ins>
            <w:ins w:id="16" w:author="UserLA3067" w:date="2016-06-29T13:59:00Z">
              <w:r w:rsidR="00272E86">
                <w:rPr>
                  <w:rFonts w:asciiTheme="minorHAnsi" w:hAnsiTheme="minorHAnsi" w:cs="Arial"/>
                  <w:sz w:val="20"/>
                  <w:szCs w:val="20"/>
                </w:rPr>
                <w:t xml:space="preserve"> Schulungsangebote</w:t>
              </w:r>
            </w:ins>
            <w:ins w:id="17" w:author="UserLA3067" w:date="2016-06-29T23:29:00Z">
              <w:r w:rsidR="00A07133">
                <w:rPr>
                  <w:rFonts w:asciiTheme="minorHAnsi" w:hAnsiTheme="minorHAnsi" w:cs="Arial"/>
                  <w:sz w:val="20"/>
                  <w:szCs w:val="20"/>
                </w:rPr>
                <w:t xml:space="preserve"> und 3</w:t>
              </w:r>
            </w:ins>
            <w:ins w:id="18" w:author="UserLA3067" w:date="2016-06-29T14:00:00Z">
              <w:r w:rsidR="00272E86">
                <w:rPr>
                  <w:rFonts w:asciiTheme="minorHAnsi" w:hAnsiTheme="minorHAnsi" w:cs="Arial"/>
                  <w:sz w:val="20"/>
                  <w:szCs w:val="20"/>
                </w:rPr>
                <w:t xml:space="preserve"> Qualitätssystem</w:t>
              </w:r>
            </w:ins>
            <w:ins w:id="19" w:author="UserLA3067" w:date="2016-06-29T23:29:00Z">
              <w:r w:rsidR="00A07133">
                <w:rPr>
                  <w:rFonts w:asciiTheme="minorHAnsi" w:hAnsiTheme="minorHAnsi" w:cs="Arial"/>
                  <w:sz w:val="20"/>
                  <w:szCs w:val="20"/>
                </w:rPr>
                <w:t>e</w:t>
              </w:r>
            </w:ins>
            <w:ins w:id="20" w:author="UserLA3067" w:date="2016-06-29T14:00:00Z">
              <w:r w:rsidR="00272E86">
                <w:rPr>
                  <w:rFonts w:asciiTheme="minorHAnsi" w:hAnsiTheme="minorHAnsi" w:cs="Arial"/>
                  <w:sz w:val="20"/>
                  <w:szCs w:val="20"/>
                </w:rPr>
                <w:t xml:space="preserve"> </w:t>
              </w:r>
            </w:ins>
            <w:ins w:id="21" w:author="UserLA3067" w:date="2016-06-29T23:29:00Z">
              <w:r w:rsidR="00A07133">
                <w:rPr>
                  <w:rFonts w:asciiTheme="minorHAnsi" w:hAnsiTheme="minorHAnsi" w:cs="Arial"/>
                  <w:sz w:val="20"/>
                  <w:szCs w:val="20"/>
                </w:rPr>
                <w:t xml:space="preserve">in 3 Ländern </w:t>
              </w:r>
            </w:ins>
            <w:ins w:id="22" w:author="UserLA3067" w:date="2016-06-29T14:00:00Z">
              <w:r w:rsidR="00272E86">
                <w:rPr>
                  <w:rFonts w:asciiTheme="minorHAnsi" w:hAnsiTheme="minorHAnsi" w:cs="Arial"/>
                  <w:sz w:val="20"/>
                  <w:szCs w:val="20"/>
                </w:rPr>
                <w:t>entwickelt</w:t>
              </w:r>
            </w:ins>
            <w:ins w:id="23" w:author="UserLA3067" w:date="2016-06-29T23:30:00Z">
              <w:r w:rsidR="00A07133">
                <w:rPr>
                  <w:rFonts w:asciiTheme="minorHAnsi" w:hAnsiTheme="minorHAnsi" w:cs="Arial"/>
                  <w:sz w:val="20"/>
                  <w:szCs w:val="20"/>
                </w:rPr>
                <w:t xml:space="preserve"> bzw. in Vorbereitung</w:t>
              </w:r>
            </w:ins>
          </w:p>
          <w:p w:rsidR="00AA131E" w:rsidRPr="008613AB" w:rsidRDefault="00AA131E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4. Der regionale Austausch zu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Strategien zur Förderung von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lastRenderedPageBreak/>
              <w:t>Beschäftigung durch Nutzung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von RE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/EE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wird von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70% der Teilnehmer als nütz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li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>c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h für ihre Arbeit bewertet.</w:t>
            </w: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-</w:t>
            </w: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Zielwert: 70%</w:t>
            </w:r>
          </w:p>
          <w:p w:rsidR="00D005E4" w:rsidRPr="008613AB" w:rsidRDefault="00AA131E" w:rsidP="00A07133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ins w:id="24" w:author="UserLA3067" w:date="2016-06-29T12:46:00Z">
              <w:r>
                <w:rPr>
                  <w:rFonts w:asciiTheme="minorHAnsi" w:hAnsiTheme="minorHAnsi" w:cs="Arial"/>
                  <w:sz w:val="20"/>
                  <w:szCs w:val="20"/>
                </w:rPr>
                <w:t>Istwert:</w:t>
              </w:r>
            </w:ins>
            <w:ins w:id="25" w:author="UserLA3067" w:date="2016-06-29T13:57:00Z">
              <w:r w:rsidR="00272E86">
                <w:rPr>
                  <w:rFonts w:asciiTheme="minorHAnsi" w:hAnsiTheme="minorHAnsi" w:cs="Arial"/>
                  <w:sz w:val="20"/>
                  <w:szCs w:val="20"/>
                </w:rPr>
                <w:t xml:space="preserve"> </w:t>
              </w:r>
            </w:ins>
            <w:ins w:id="26" w:author="UserLA3067" w:date="2016-06-29T23:34:00Z">
              <w:r w:rsidR="00A07133">
                <w:rPr>
                  <w:rFonts w:asciiTheme="minorHAnsi" w:hAnsiTheme="minorHAnsi" w:cs="Arial"/>
                  <w:sz w:val="20"/>
                  <w:szCs w:val="20"/>
                </w:rPr>
                <w:t>zu geringe Rückläufe für aussagekräftige Bewertung</w:t>
              </w:r>
            </w:ins>
          </w:p>
        </w:tc>
        <w:tc>
          <w:tcPr>
            <w:tcW w:w="3260" w:type="dxa"/>
          </w:tcPr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lastRenderedPageBreak/>
              <w:t>1. Dokumentation der Treffen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und Veranstaltungen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272E86" w:rsidRPr="008613AB" w:rsidRDefault="00272E86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C90110" w:rsidRPr="008613AB" w:rsidRDefault="00D005E4" w:rsidP="006963A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2. Monitoring durch Wirtschaftsverbände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und/oder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Energieagentur im jeweiligen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Land, Darstellung der Erfahrungen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im regionalen Austausch.</w:t>
            </w:r>
          </w:p>
          <w:p w:rsidR="00D005E4" w:rsidRDefault="00D005E4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272E86" w:rsidRDefault="00272E86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272E86" w:rsidRPr="008613AB" w:rsidRDefault="00272E86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3. Dokumentation der Qualitätskontrollen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und der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Zertif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>i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zierung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der ausgebildeten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Handwerker.</w:t>
            </w: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D005E4" w:rsidRPr="008613AB" w:rsidRDefault="00D005E4" w:rsidP="00272E8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4. Umfrageergebnisse 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von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RCREEE (Regionales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Zentrum zur Förderung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lastRenderedPageBreak/>
              <w:t>von RE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in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der MENA-Region), oder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z.B. MEDENER (Verband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der Energieagenturen der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Mittelmeeranrainerstaaten)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3261" w:type="dxa"/>
          </w:tcPr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lastRenderedPageBreak/>
              <w:t>1. Der politische Wille zur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Förderung der empfohlenen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Technologien bzw.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Anwendungen ist in den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betreffenden Ländern gegeben.</w:t>
            </w: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272E86" w:rsidRPr="008613AB" w:rsidRDefault="00272E86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C90110" w:rsidRPr="008613AB" w:rsidRDefault="00D005E4" w:rsidP="00B67C4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2. Der politische Wille zur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Förderung der empfohlenen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Technologien bzw.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Anwendungen ist in den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betreffenden Ländern gegeben.</w:t>
            </w:r>
          </w:p>
          <w:p w:rsidR="00D005E4" w:rsidRDefault="00D005E4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67C47" w:rsidRDefault="00B67C47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272E86" w:rsidRDefault="00272E86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272E86" w:rsidRPr="008613AB" w:rsidRDefault="00272E86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3. Die relevanten Institutionen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sind trotz der anfangs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noch geringen Nachfrage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nach den entsprechenden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Produkten und Fähigkeiten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zur Mitarbeit bereit.</w:t>
            </w:r>
          </w:p>
          <w:p w:rsidR="00D005E4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272E86" w:rsidRPr="008613AB" w:rsidRDefault="00272E86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4. Regierungsvertreter und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andere </w:t>
            </w:r>
            <w:proofErr w:type="spellStart"/>
            <w:r w:rsidRPr="008613AB">
              <w:rPr>
                <w:rFonts w:asciiTheme="minorHAnsi" w:hAnsiTheme="minorHAnsi" w:cs="Arial"/>
                <w:sz w:val="20"/>
                <w:szCs w:val="20"/>
              </w:rPr>
              <w:t>Stakeholder</w:t>
            </w:r>
            <w:proofErr w:type="spellEnd"/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aus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den betreffenden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lastRenderedPageBreak/>
              <w:t>Ländern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beteiligen sich am regiona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le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>n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Austausch.</w:t>
            </w:r>
          </w:p>
          <w:p w:rsidR="00D005E4" w:rsidRDefault="00D005E4" w:rsidP="00850F6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</w:p>
          <w:p w:rsidR="00272E86" w:rsidRPr="008613AB" w:rsidRDefault="00272E86" w:rsidP="00850F6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90110" w:rsidRPr="008613AB" w:rsidTr="006963A0">
        <w:tc>
          <w:tcPr>
            <w:tcW w:w="2660" w:type="dxa"/>
          </w:tcPr>
          <w:p w:rsidR="007B1113" w:rsidRPr="00B67C47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67C47">
              <w:rPr>
                <w:rFonts w:asciiTheme="minorHAnsi" w:hAnsiTheme="minorHAnsi" w:cs="Arial"/>
                <w:b/>
                <w:sz w:val="20"/>
                <w:szCs w:val="20"/>
              </w:rPr>
              <w:lastRenderedPageBreak/>
              <w:t>Output A:</w:t>
            </w:r>
          </w:p>
          <w:p w:rsidR="00C90110" w:rsidRPr="008613AB" w:rsidRDefault="007B1113" w:rsidP="008613A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Die Teilnehmer der 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>n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ationalen </w:t>
            </w:r>
            <w:proofErr w:type="spellStart"/>
            <w:r w:rsidRPr="008613AB">
              <w:rPr>
                <w:rFonts w:asciiTheme="minorHAnsi" w:hAnsiTheme="minorHAnsi" w:cs="Arial"/>
                <w:sz w:val="20"/>
                <w:szCs w:val="20"/>
              </w:rPr>
              <w:t>Stakeholder</w:t>
            </w:r>
            <w:proofErr w:type="spellEnd"/>
            <w:r w:rsidR="000214DA">
              <w:rPr>
                <w:rFonts w:asciiTheme="minorHAnsi" w:hAnsiTheme="minorHAnsi" w:cs="Arial"/>
                <w:sz w:val="20"/>
                <w:szCs w:val="20"/>
              </w:rPr>
              <w:t>-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dialoge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verfügen über </w:t>
            </w:r>
            <w:r w:rsidR="00642A12">
              <w:rPr>
                <w:rFonts w:asciiTheme="minorHAnsi" w:hAnsiTheme="minorHAnsi" w:cs="Arial"/>
                <w:sz w:val="20"/>
                <w:szCs w:val="20"/>
              </w:rPr>
              <w:t xml:space="preserve">verbesserte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Methoden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zur Bewertung der Beschäftigungswirkung</w:t>
            </w:r>
            <w:r w:rsidR="003E0BA6">
              <w:rPr>
                <w:rFonts w:asciiTheme="minorHAnsi" w:hAnsiTheme="minorHAnsi" w:cs="Arial"/>
                <w:sz w:val="20"/>
                <w:szCs w:val="20"/>
              </w:rPr>
              <w:t>en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verschiedener Optionen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des Ausbaus von RE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="00642A12">
              <w:rPr>
                <w:rFonts w:asciiTheme="minorHAnsi" w:hAnsiTheme="minorHAnsi" w:cs="Arial"/>
                <w:sz w:val="20"/>
                <w:szCs w:val="20"/>
              </w:rPr>
              <w:t>, die zu einer qualitativen Steigerung der energiepolitischen Debatten und Strategieentwicklung beitragen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7B1113" w:rsidRPr="008613AB" w:rsidRDefault="007B1113" w:rsidP="007B111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28" w:type="dxa"/>
          </w:tcPr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A1) In 2 Ländern liegen Studien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vor, die Ausbauoptionen von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RE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3E0BA6">
              <w:rPr>
                <w:rFonts w:asciiTheme="minorHAnsi" w:hAnsiTheme="minorHAnsi" w:cs="Arial"/>
                <w:sz w:val="20"/>
                <w:szCs w:val="20"/>
              </w:rPr>
              <w:t xml:space="preserve">nach den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Kriterien </w:t>
            </w:r>
            <w:r w:rsidR="003E0BA6">
              <w:rPr>
                <w:rFonts w:asciiTheme="minorHAnsi" w:hAnsiTheme="minorHAnsi" w:cs="Arial"/>
                <w:sz w:val="20"/>
                <w:szCs w:val="20"/>
              </w:rPr>
              <w:t xml:space="preserve">der Beschäftigungswirkung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(inkl. genderspezifische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Beschäftigungswirkung)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3E0BA6">
              <w:rPr>
                <w:rFonts w:asciiTheme="minorHAnsi" w:hAnsiTheme="minorHAnsi" w:cs="Arial"/>
                <w:sz w:val="20"/>
                <w:szCs w:val="20"/>
              </w:rPr>
              <w:t xml:space="preserve">untersuchen und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bewerten</w:t>
            </w:r>
            <w:r w:rsidR="005D1204">
              <w:rPr>
                <w:rFonts w:asciiTheme="minorHAnsi" w:hAnsiTheme="minorHAnsi" w:cs="Arial"/>
                <w:sz w:val="20"/>
                <w:szCs w:val="20"/>
              </w:rPr>
              <w:t xml:space="preserve">, </w:t>
            </w:r>
            <w:proofErr w:type="spellStart"/>
            <w:r w:rsidR="005D1204">
              <w:rPr>
                <w:rFonts w:asciiTheme="minorHAnsi" w:hAnsiTheme="minorHAnsi" w:cs="Arial"/>
                <w:sz w:val="20"/>
                <w:szCs w:val="20"/>
              </w:rPr>
              <w:t>inkl</w:t>
            </w:r>
            <w:proofErr w:type="spellEnd"/>
            <w:r w:rsidR="005D1204">
              <w:rPr>
                <w:rFonts w:asciiTheme="minorHAnsi" w:hAnsiTheme="minorHAnsi" w:cs="Arial"/>
                <w:sz w:val="20"/>
                <w:szCs w:val="20"/>
              </w:rPr>
              <w:t xml:space="preserve"> der damit verbundene Zielkonflikte und Tradeoffs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.</w:t>
            </w:r>
            <w:r w:rsidR="005D1204">
              <w:rPr>
                <w:rFonts w:asciiTheme="minorHAnsi" w:hAnsiTheme="minorHAnsi" w:cs="Arial"/>
                <w:sz w:val="20"/>
                <w:szCs w:val="20"/>
              </w:rPr>
              <w:t xml:space="preserve"> Die Ergebnisse der Studien werden in den energiepolitischen Debatten und Entscheidungsprozessen der betroffenen Länder aufgegriffen und reflektiert.</w:t>
            </w: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-</w:t>
            </w:r>
          </w:p>
          <w:p w:rsidR="00C90110" w:rsidRDefault="007B1113" w:rsidP="007B1113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Zielwert: Studien für 2 Länder</w:t>
            </w:r>
          </w:p>
          <w:p w:rsidR="00AA131E" w:rsidRDefault="00AA131E" w:rsidP="00AA131E">
            <w:pPr>
              <w:rPr>
                <w:ins w:id="27" w:author="UserLA3067" w:date="2016-06-29T12:46:00Z"/>
                <w:rFonts w:asciiTheme="minorHAnsi" w:hAnsiTheme="minorHAnsi" w:cs="Arial"/>
                <w:sz w:val="20"/>
                <w:szCs w:val="20"/>
              </w:rPr>
            </w:pPr>
            <w:ins w:id="28" w:author="UserLA3067" w:date="2016-06-29T12:46:00Z">
              <w:r w:rsidRPr="00AA131E">
                <w:rPr>
                  <w:rFonts w:asciiTheme="minorHAnsi" w:hAnsiTheme="minorHAnsi" w:cs="Arial"/>
                  <w:sz w:val="20"/>
                  <w:szCs w:val="20"/>
                </w:rPr>
                <w:t>Istwert:</w:t>
              </w:r>
            </w:ins>
            <w:ins w:id="29" w:author="UserLA3067" w:date="2016-06-29T12:54:00Z">
              <w:r>
                <w:rPr>
                  <w:rFonts w:asciiTheme="minorHAnsi" w:hAnsiTheme="minorHAnsi" w:cs="Arial"/>
                  <w:sz w:val="20"/>
                  <w:szCs w:val="20"/>
                </w:rPr>
                <w:t xml:space="preserve"> </w:t>
              </w:r>
            </w:ins>
            <w:ins w:id="30" w:author="UserLA3067" w:date="2016-06-29T13:34:00Z">
              <w:r w:rsidR="00E84242">
                <w:rPr>
                  <w:rFonts w:asciiTheme="minorHAnsi" w:hAnsiTheme="minorHAnsi" w:cs="Arial"/>
                  <w:sz w:val="20"/>
                  <w:szCs w:val="20"/>
                </w:rPr>
                <w:t>6</w:t>
              </w:r>
            </w:ins>
            <w:ins w:id="31" w:author="UserLA3067" w:date="2016-06-29T12:54:00Z">
              <w:r>
                <w:rPr>
                  <w:rFonts w:asciiTheme="minorHAnsi" w:hAnsiTheme="minorHAnsi" w:cs="Arial"/>
                  <w:sz w:val="20"/>
                  <w:szCs w:val="20"/>
                </w:rPr>
                <w:t xml:space="preserve"> Studien für </w:t>
              </w:r>
            </w:ins>
            <w:ins w:id="32" w:author="UserLA3067" w:date="2016-06-29T13:34:00Z">
              <w:r w:rsidR="00E84242">
                <w:rPr>
                  <w:rFonts w:asciiTheme="minorHAnsi" w:hAnsiTheme="minorHAnsi" w:cs="Arial"/>
                  <w:sz w:val="20"/>
                  <w:szCs w:val="20"/>
                </w:rPr>
                <w:t>6</w:t>
              </w:r>
            </w:ins>
            <w:ins w:id="33" w:author="UserLA3067" w:date="2016-06-29T12:54:00Z">
              <w:r>
                <w:rPr>
                  <w:rFonts w:asciiTheme="minorHAnsi" w:hAnsiTheme="minorHAnsi" w:cs="Arial"/>
                  <w:sz w:val="20"/>
                  <w:szCs w:val="20"/>
                </w:rPr>
                <w:t xml:space="preserve"> Länder</w:t>
              </w:r>
            </w:ins>
          </w:p>
          <w:p w:rsidR="008613AB" w:rsidRPr="008613AB" w:rsidRDefault="008613AB" w:rsidP="007B1113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A2) In 3 Ländern findet ein </w:t>
            </w:r>
            <w:proofErr w:type="spellStart"/>
            <w:r w:rsidRPr="008613AB">
              <w:rPr>
                <w:rFonts w:asciiTheme="minorHAnsi" w:hAnsiTheme="minorHAnsi" w:cs="Arial"/>
                <w:sz w:val="20"/>
                <w:szCs w:val="20"/>
              </w:rPr>
              <w:t>Stakeholderdialog</w:t>
            </w:r>
            <w:proofErr w:type="spellEnd"/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zwischen Regierung,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Wissenschaft und Wirtschaft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zur gemeinsame</w:t>
            </w:r>
            <w:r w:rsidR="003E0BA6">
              <w:rPr>
                <w:rFonts w:asciiTheme="minorHAnsi" w:hAnsiTheme="minorHAnsi" w:cs="Arial"/>
                <w:sz w:val="20"/>
                <w:szCs w:val="20"/>
              </w:rPr>
              <w:t>n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Bewertung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von Strategieoptionen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zum verstärkten Einsatz </w:t>
            </w:r>
            <w:r w:rsidR="003E0BA6">
              <w:rPr>
                <w:rFonts w:asciiTheme="minorHAnsi" w:hAnsiTheme="minorHAnsi" w:cs="Arial"/>
                <w:sz w:val="20"/>
                <w:szCs w:val="20"/>
              </w:rPr>
              <w:t xml:space="preserve">beschäftigungsintensiver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RE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>/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EE </w:t>
            </w:r>
            <w:r w:rsidR="003E0BA6">
              <w:rPr>
                <w:rFonts w:asciiTheme="minorHAnsi" w:hAnsiTheme="minorHAnsi" w:cs="Arial"/>
                <w:sz w:val="20"/>
                <w:szCs w:val="20"/>
              </w:rPr>
              <w:t xml:space="preserve">Anwendungen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statt.</w:t>
            </w:r>
            <w:r w:rsidR="003E0BA6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5D1204">
              <w:rPr>
                <w:rFonts w:asciiTheme="minorHAnsi" w:hAnsiTheme="minorHAnsi" w:cs="Arial"/>
                <w:sz w:val="20"/>
                <w:szCs w:val="20"/>
              </w:rPr>
              <w:t>Die Ergebnisse der Treffen werden in den energiepolitischen Debatten und Entscheidungsprozessen der betroffenen Länder aufgegriffen und reflektiert.</w:t>
            </w: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-</w:t>
            </w:r>
          </w:p>
          <w:p w:rsidR="007B1113" w:rsidRDefault="007B1113" w:rsidP="008613AB">
            <w:pPr>
              <w:autoSpaceDE w:val="0"/>
              <w:autoSpaceDN w:val="0"/>
              <w:adjustRightInd w:val="0"/>
              <w:rPr>
                <w:ins w:id="34" w:author="UserLA3067" w:date="2016-06-29T12:46:00Z"/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Zielwert: je 3 Dialog-Veranstaltungen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in mind. 3 Ländern bei signifikanter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Beteiligung von Frauen</w:t>
            </w:r>
          </w:p>
          <w:p w:rsidR="00AA131E" w:rsidRPr="008613AB" w:rsidRDefault="00AA131E" w:rsidP="00E84242">
            <w:pPr>
              <w:rPr>
                <w:rFonts w:asciiTheme="minorHAnsi" w:hAnsiTheme="minorHAnsi"/>
                <w:sz w:val="20"/>
                <w:szCs w:val="20"/>
              </w:rPr>
            </w:pPr>
            <w:ins w:id="35" w:author="UserLA3067" w:date="2016-06-29T12:46:00Z">
              <w:r w:rsidRPr="00AA131E">
                <w:rPr>
                  <w:rFonts w:asciiTheme="minorHAnsi" w:hAnsiTheme="minorHAnsi" w:cs="Arial"/>
                  <w:sz w:val="20"/>
                  <w:szCs w:val="20"/>
                </w:rPr>
                <w:t>Istwert:</w:t>
              </w:r>
            </w:ins>
            <w:ins w:id="36" w:author="UserLA3067" w:date="2016-06-29T12:55:00Z">
              <w:r>
                <w:rPr>
                  <w:rFonts w:asciiTheme="minorHAnsi" w:hAnsiTheme="minorHAnsi" w:cs="Arial"/>
                  <w:sz w:val="20"/>
                  <w:szCs w:val="20"/>
                </w:rPr>
                <w:t xml:space="preserve"> </w:t>
              </w:r>
            </w:ins>
            <w:ins w:id="37" w:author="UserLA3067" w:date="2016-06-29T13:05:00Z">
              <w:r w:rsidR="004943A6">
                <w:rPr>
                  <w:rFonts w:asciiTheme="minorHAnsi" w:hAnsiTheme="minorHAnsi" w:cs="Arial"/>
                  <w:sz w:val="20"/>
                  <w:szCs w:val="20"/>
                </w:rPr>
                <w:t>16</w:t>
              </w:r>
            </w:ins>
            <w:ins w:id="38" w:author="UserLA3067" w:date="2016-06-29T12:55:00Z">
              <w:r w:rsidRPr="008613AB">
                <w:rPr>
                  <w:rFonts w:asciiTheme="minorHAnsi" w:hAnsiTheme="minorHAnsi" w:cs="Arial"/>
                  <w:sz w:val="20"/>
                  <w:szCs w:val="20"/>
                </w:rPr>
                <w:t xml:space="preserve"> Dialog-Veranstaltungen</w:t>
              </w:r>
              <w:r>
                <w:rPr>
                  <w:rFonts w:asciiTheme="minorHAnsi" w:hAnsiTheme="minorHAnsi" w:cs="Arial"/>
                  <w:sz w:val="20"/>
                  <w:szCs w:val="20"/>
                </w:rPr>
                <w:t xml:space="preserve"> </w:t>
              </w:r>
              <w:r w:rsidRPr="008613AB">
                <w:rPr>
                  <w:rFonts w:asciiTheme="minorHAnsi" w:hAnsiTheme="minorHAnsi" w:cs="Arial"/>
                  <w:sz w:val="20"/>
                  <w:szCs w:val="20"/>
                </w:rPr>
                <w:t xml:space="preserve">in </w:t>
              </w:r>
            </w:ins>
            <w:ins w:id="39" w:author="UserLA3067" w:date="2016-06-29T13:05:00Z">
              <w:r w:rsidR="004943A6">
                <w:rPr>
                  <w:rFonts w:asciiTheme="minorHAnsi" w:hAnsiTheme="minorHAnsi" w:cs="Arial"/>
                  <w:sz w:val="20"/>
                  <w:szCs w:val="20"/>
                </w:rPr>
                <w:t>4</w:t>
              </w:r>
            </w:ins>
            <w:ins w:id="40" w:author="UserLA3067" w:date="2016-06-29T12:55:00Z">
              <w:r w:rsidRPr="008613AB">
                <w:rPr>
                  <w:rFonts w:asciiTheme="minorHAnsi" w:hAnsiTheme="minorHAnsi" w:cs="Arial"/>
                  <w:sz w:val="20"/>
                  <w:szCs w:val="20"/>
                </w:rPr>
                <w:t xml:space="preserve"> Ländern bei signifikanter</w:t>
              </w:r>
              <w:r>
                <w:rPr>
                  <w:rFonts w:asciiTheme="minorHAnsi" w:hAnsiTheme="minorHAnsi" w:cs="Arial"/>
                  <w:sz w:val="20"/>
                  <w:szCs w:val="20"/>
                </w:rPr>
                <w:t xml:space="preserve"> </w:t>
              </w:r>
              <w:r w:rsidRPr="008613AB">
                <w:rPr>
                  <w:rFonts w:asciiTheme="minorHAnsi" w:hAnsiTheme="minorHAnsi" w:cs="Arial"/>
                  <w:sz w:val="20"/>
                  <w:szCs w:val="20"/>
                </w:rPr>
                <w:t>Beteiligung von Frauen</w:t>
              </w:r>
            </w:ins>
            <w:ins w:id="41" w:author="UserLA3067" w:date="2016-06-29T13:00:00Z">
              <w:r w:rsidR="004943A6">
                <w:rPr>
                  <w:rFonts w:asciiTheme="minorHAnsi" w:hAnsiTheme="minorHAnsi" w:cs="Arial"/>
                  <w:sz w:val="20"/>
                  <w:szCs w:val="20"/>
                </w:rPr>
                <w:t xml:space="preserve"> (ohne Regional-V</w:t>
              </w:r>
            </w:ins>
            <w:ins w:id="42" w:author="UserLA3067" w:date="2016-06-29T13:33:00Z">
              <w:r w:rsidR="00E84242">
                <w:rPr>
                  <w:rFonts w:asciiTheme="minorHAnsi" w:hAnsiTheme="minorHAnsi" w:cs="Arial"/>
                  <w:sz w:val="20"/>
                  <w:szCs w:val="20"/>
                </w:rPr>
                <w:t>eranstaltungen</w:t>
              </w:r>
            </w:ins>
            <w:ins w:id="43" w:author="UserLA3067" w:date="2016-06-29T13:00:00Z">
              <w:r w:rsidR="004943A6">
                <w:rPr>
                  <w:rFonts w:asciiTheme="minorHAnsi" w:hAnsiTheme="minorHAnsi" w:cs="Arial"/>
                  <w:sz w:val="20"/>
                  <w:szCs w:val="20"/>
                </w:rPr>
                <w:t>)</w:t>
              </w:r>
            </w:ins>
          </w:p>
        </w:tc>
        <w:tc>
          <w:tcPr>
            <w:tcW w:w="3260" w:type="dxa"/>
          </w:tcPr>
          <w:p w:rsidR="00C90110" w:rsidRPr="008613AB" w:rsidRDefault="007B1113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A1) Veröffentlichung der Studien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0214DA" w:rsidRDefault="000214DA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0214DA" w:rsidRDefault="000214DA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0214DA" w:rsidRDefault="000214DA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3E0BA6" w:rsidRDefault="003E0BA6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5D1204" w:rsidRDefault="005D1204" w:rsidP="005D120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5D1204" w:rsidRDefault="005D1204" w:rsidP="005D120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5D1204" w:rsidRDefault="005D1204" w:rsidP="005D120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272E86" w:rsidRDefault="00272E86" w:rsidP="005D120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5D1204" w:rsidRDefault="005D1204" w:rsidP="005D120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5D1204" w:rsidRDefault="005D1204" w:rsidP="005D120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1113" w:rsidRPr="008613AB" w:rsidRDefault="007B1113" w:rsidP="000214DA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A2) Dokumentation der Dialog-Ergebnisse</w:t>
            </w:r>
            <w:r w:rsidR="005D1204">
              <w:rPr>
                <w:rFonts w:asciiTheme="minorHAnsi" w:hAnsiTheme="minorHAnsi" w:cs="Arial"/>
                <w:sz w:val="20"/>
                <w:szCs w:val="20"/>
              </w:rPr>
              <w:t xml:space="preserve"> und der Medienberichterstattung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3261" w:type="dxa"/>
          </w:tcPr>
          <w:p w:rsidR="00C90110" w:rsidRDefault="007B1113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A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>1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) Lokale Partner sind bereit,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sich an Studien bzw.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5D1204">
              <w:rPr>
                <w:rFonts w:asciiTheme="minorHAnsi" w:hAnsiTheme="minorHAnsi" w:cs="Arial"/>
                <w:sz w:val="20"/>
                <w:szCs w:val="20"/>
              </w:rPr>
              <w:t xml:space="preserve">deren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Bewertung zu beteiligen.</w:t>
            </w:r>
          </w:p>
          <w:p w:rsidR="000214DA" w:rsidRDefault="000214DA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0214DA" w:rsidRDefault="000214DA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0214DA" w:rsidRPr="008613AB" w:rsidRDefault="000214DA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5D1204" w:rsidRDefault="005D1204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5D1204" w:rsidRDefault="005D1204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5D1204" w:rsidRDefault="005D1204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5D1204" w:rsidRDefault="005D1204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5D1204" w:rsidRDefault="005D1204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1113" w:rsidRPr="008613AB" w:rsidRDefault="007B1113" w:rsidP="000214DA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A2) Regierungen und andere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Partner sind bereit, sich an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5D1204">
              <w:rPr>
                <w:rFonts w:asciiTheme="minorHAnsi" w:hAnsiTheme="minorHAnsi" w:cs="Arial"/>
                <w:sz w:val="20"/>
                <w:szCs w:val="20"/>
              </w:rPr>
              <w:t xml:space="preserve">dem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Dialog zu beteiligen.</w:t>
            </w:r>
          </w:p>
        </w:tc>
      </w:tr>
      <w:tr w:rsidR="00C90110" w:rsidRPr="008613AB" w:rsidTr="006963A0">
        <w:tc>
          <w:tcPr>
            <w:tcW w:w="2660" w:type="dxa"/>
          </w:tcPr>
          <w:p w:rsidR="007B1113" w:rsidRPr="00B67C47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67C47">
              <w:rPr>
                <w:rFonts w:asciiTheme="minorHAnsi" w:hAnsiTheme="minorHAnsi" w:cs="Arial"/>
                <w:b/>
                <w:sz w:val="20"/>
                <w:szCs w:val="20"/>
              </w:rPr>
              <w:t>Output B:</w:t>
            </w:r>
          </w:p>
          <w:p w:rsidR="007B1113" w:rsidRPr="008613AB" w:rsidRDefault="007B1113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Maßnahmen zur Förderung spezifischer,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beschäftigungsintensiver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Segmente des Markts für RE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sind entwickelt.</w:t>
            </w:r>
          </w:p>
          <w:p w:rsidR="00C90110" w:rsidRPr="008613AB" w:rsidRDefault="00C9011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28" w:type="dxa"/>
          </w:tcPr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B1) </w:t>
            </w:r>
            <w:r w:rsidR="00424913">
              <w:rPr>
                <w:rFonts w:asciiTheme="minorHAnsi" w:hAnsiTheme="minorHAnsi" w:cs="Arial"/>
                <w:sz w:val="20"/>
                <w:szCs w:val="20"/>
              </w:rPr>
              <w:t xml:space="preserve">Zwei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Marktanalyse</w:t>
            </w:r>
            <w:r w:rsidR="00424913">
              <w:rPr>
                <w:rFonts w:asciiTheme="minorHAnsi" w:hAnsiTheme="minorHAnsi" w:cs="Arial"/>
                <w:sz w:val="20"/>
                <w:szCs w:val="20"/>
              </w:rPr>
              <w:t>n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sowie </w:t>
            </w:r>
            <w:r w:rsidR="00424913">
              <w:rPr>
                <w:rFonts w:asciiTheme="minorHAnsi" w:hAnsiTheme="minorHAnsi" w:cs="Arial"/>
                <w:sz w:val="20"/>
                <w:szCs w:val="20"/>
              </w:rPr>
              <w:t xml:space="preserve">zwei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Sensibilisierungskampagne</w:t>
            </w:r>
            <w:r w:rsidR="00424913">
              <w:rPr>
                <w:rFonts w:asciiTheme="minorHAnsi" w:hAnsiTheme="minorHAnsi" w:cs="Arial"/>
                <w:sz w:val="20"/>
                <w:szCs w:val="20"/>
              </w:rPr>
              <w:t>n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für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beschäftigungsintensive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>/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EE-Anwendung</w:t>
            </w:r>
            <w:r w:rsidR="00424913">
              <w:rPr>
                <w:rFonts w:asciiTheme="minorHAnsi" w:hAnsiTheme="minorHAnsi" w:cs="Arial"/>
                <w:sz w:val="20"/>
                <w:szCs w:val="20"/>
              </w:rPr>
              <w:t xml:space="preserve">en in </w:t>
            </w:r>
            <w:r w:rsidR="00A83A25">
              <w:rPr>
                <w:rFonts w:asciiTheme="minorHAnsi" w:hAnsiTheme="minorHAnsi" w:cs="Arial"/>
                <w:sz w:val="20"/>
                <w:szCs w:val="20"/>
              </w:rPr>
              <w:t xml:space="preserve">zwei </w:t>
            </w:r>
            <w:r w:rsidR="00424913">
              <w:rPr>
                <w:rFonts w:asciiTheme="minorHAnsi" w:hAnsiTheme="minorHAnsi" w:cs="Arial"/>
                <w:sz w:val="20"/>
                <w:szCs w:val="20"/>
              </w:rPr>
              <w:t xml:space="preserve">spezifischen Technologie- und Marktsegmenten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sind entwickelt.</w:t>
            </w: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-</w:t>
            </w:r>
          </w:p>
          <w:p w:rsidR="007B1113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Zielwert: </w:t>
            </w:r>
            <w:r w:rsidR="00424913">
              <w:rPr>
                <w:rFonts w:asciiTheme="minorHAnsi" w:hAnsiTheme="minorHAnsi" w:cs="Arial"/>
                <w:sz w:val="20"/>
                <w:szCs w:val="20"/>
              </w:rPr>
              <w:t>2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Marktanalyse</w:t>
            </w:r>
            <w:r w:rsidR="00642A12">
              <w:rPr>
                <w:rFonts w:asciiTheme="minorHAnsi" w:hAnsiTheme="minorHAnsi" w:cs="Arial"/>
                <w:sz w:val="20"/>
                <w:szCs w:val="20"/>
              </w:rPr>
              <w:t>n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, </w:t>
            </w:r>
            <w:r w:rsidR="00424913">
              <w:rPr>
                <w:rFonts w:asciiTheme="minorHAnsi" w:hAnsiTheme="minorHAnsi" w:cs="Arial"/>
                <w:sz w:val="20"/>
                <w:szCs w:val="20"/>
              </w:rPr>
              <w:t>2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Sensibilisierungskampagne</w:t>
            </w:r>
            <w:r w:rsidR="00424913">
              <w:rPr>
                <w:rFonts w:asciiTheme="minorHAnsi" w:hAnsiTheme="minorHAnsi" w:cs="Arial"/>
                <w:sz w:val="20"/>
                <w:szCs w:val="20"/>
              </w:rPr>
              <w:t>n</w:t>
            </w:r>
          </w:p>
          <w:p w:rsidR="00AA131E" w:rsidRDefault="00AA131E" w:rsidP="00AA131E">
            <w:pPr>
              <w:rPr>
                <w:ins w:id="44" w:author="UserLA3067" w:date="2016-06-29T12:47:00Z"/>
                <w:rFonts w:asciiTheme="minorHAnsi" w:hAnsiTheme="minorHAnsi" w:cs="Arial"/>
                <w:sz w:val="20"/>
                <w:szCs w:val="20"/>
              </w:rPr>
            </w:pPr>
            <w:ins w:id="45" w:author="UserLA3067" w:date="2016-06-29T12:47:00Z">
              <w:r w:rsidRPr="00AA131E">
                <w:rPr>
                  <w:rFonts w:asciiTheme="minorHAnsi" w:hAnsiTheme="minorHAnsi" w:cs="Arial"/>
                  <w:sz w:val="20"/>
                  <w:szCs w:val="20"/>
                </w:rPr>
                <w:t>Istwert:</w:t>
              </w:r>
            </w:ins>
            <w:ins w:id="46" w:author="UserLA3067" w:date="2016-06-29T13:33:00Z">
              <w:r w:rsidR="00E84242">
                <w:rPr>
                  <w:rFonts w:asciiTheme="minorHAnsi" w:hAnsiTheme="minorHAnsi" w:cs="Arial"/>
                  <w:sz w:val="20"/>
                  <w:szCs w:val="20"/>
                </w:rPr>
                <w:t xml:space="preserve"> </w:t>
              </w:r>
            </w:ins>
            <w:ins w:id="47" w:author="UserLA3067" w:date="2016-06-29T13:34:00Z">
              <w:r w:rsidR="00E84242">
                <w:rPr>
                  <w:rFonts w:asciiTheme="minorHAnsi" w:hAnsiTheme="minorHAnsi" w:cs="Arial"/>
                  <w:sz w:val="20"/>
                  <w:szCs w:val="20"/>
                </w:rPr>
                <w:t xml:space="preserve">4 Marktanalysen für </w:t>
              </w:r>
            </w:ins>
            <w:ins w:id="48" w:author="UserLA3067" w:date="2016-06-29T13:35:00Z">
              <w:r w:rsidR="00E84242">
                <w:rPr>
                  <w:rFonts w:asciiTheme="minorHAnsi" w:hAnsiTheme="minorHAnsi" w:cs="Arial"/>
                  <w:sz w:val="20"/>
                  <w:szCs w:val="20"/>
                </w:rPr>
                <w:t xml:space="preserve">3 Marktsegmente in </w:t>
              </w:r>
            </w:ins>
            <w:ins w:id="49" w:author="UserLA3067" w:date="2016-06-29T13:34:00Z">
              <w:r w:rsidR="00E84242">
                <w:rPr>
                  <w:rFonts w:asciiTheme="minorHAnsi" w:hAnsiTheme="minorHAnsi" w:cs="Arial"/>
                  <w:sz w:val="20"/>
                  <w:szCs w:val="20"/>
                </w:rPr>
                <w:t>2 Länder</w:t>
              </w:r>
            </w:ins>
            <w:ins w:id="50" w:author="UserLA3067" w:date="2016-06-29T13:35:00Z">
              <w:r w:rsidR="00E84242">
                <w:rPr>
                  <w:rFonts w:asciiTheme="minorHAnsi" w:hAnsiTheme="minorHAnsi" w:cs="Arial"/>
                  <w:sz w:val="20"/>
                  <w:szCs w:val="20"/>
                </w:rPr>
                <w:t>n</w:t>
              </w:r>
            </w:ins>
            <w:ins w:id="51" w:author="UserLA3067" w:date="2016-06-29T13:34:00Z">
              <w:r w:rsidR="00E84242">
                <w:rPr>
                  <w:rFonts w:asciiTheme="minorHAnsi" w:hAnsiTheme="minorHAnsi" w:cs="Arial"/>
                  <w:sz w:val="20"/>
                  <w:szCs w:val="20"/>
                </w:rPr>
                <w:t xml:space="preserve"> (Sensibilisierungs</w:t>
              </w:r>
            </w:ins>
            <w:ins w:id="52" w:author="UserLA3067" w:date="2016-06-29T13:35:00Z">
              <w:r w:rsidR="00E84242">
                <w:rPr>
                  <w:rFonts w:asciiTheme="minorHAnsi" w:hAnsiTheme="minorHAnsi" w:cs="Arial"/>
                  <w:sz w:val="20"/>
                  <w:szCs w:val="20"/>
                </w:rPr>
                <w:t>k</w:t>
              </w:r>
            </w:ins>
            <w:ins w:id="53" w:author="UserLA3067" w:date="2016-06-29T13:34:00Z">
              <w:r w:rsidR="00E84242">
                <w:rPr>
                  <w:rFonts w:asciiTheme="minorHAnsi" w:hAnsiTheme="minorHAnsi" w:cs="Arial"/>
                  <w:sz w:val="20"/>
                  <w:szCs w:val="20"/>
                </w:rPr>
                <w:t xml:space="preserve">ampagnen auf dieser </w:t>
              </w:r>
            </w:ins>
            <w:ins w:id="54" w:author="UserLA3067" w:date="2016-06-29T13:36:00Z">
              <w:r w:rsidR="00E84242">
                <w:rPr>
                  <w:rFonts w:asciiTheme="minorHAnsi" w:hAnsiTheme="minorHAnsi" w:cs="Arial"/>
                  <w:sz w:val="20"/>
                  <w:szCs w:val="20"/>
                </w:rPr>
                <w:t>Basis</w:t>
              </w:r>
            </w:ins>
            <w:ins w:id="55" w:author="UserLA3067" w:date="2016-06-29T13:34:00Z">
              <w:r w:rsidR="00E84242">
                <w:rPr>
                  <w:rFonts w:asciiTheme="minorHAnsi" w:hAnsiTheme="minorHAnsi" w:cs="Arial"/>
                  <w:sz w:val="20"/>
                  <w:szCs w:val="20"/>
                </w:rPr>
                <w:t xml:space="preserve"> in Vorbereitung)</w:t>
              </w:r>
            </w:ins>
          </w:p>
          <w:p w:rsidR="000214DA" w:rsidRPr="008613AB" w:rsidRDefault="000214DA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C90110" w:rsidRPr="008613AB" w:rsidRDefault="007B1113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lastRenderedPageBreak/>
              <w:t xml:space="preserve">B2) Für </w:t>
            </w:r>
            <w:r w:rsidR="00424913">
              <w:rPr>
                <w:rFonts w:asciiTheme="minorHAnsi" w:hAnsiTheme="minorHAnsi" w:cs="Arial"/>
                <w:sz w:val="20"/>
                <w:szCs w:val="20"/>
              </w:rPr>
              <w:t xml:space="preserve">die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Förderung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beschäftigungs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>-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intensive</w:t>
            </w:r>
            <w:r w:rsidR="00424913">
              <w:rPr>
                <w:rFonts w:asciiTheme="minorHAnsi" w:hAnsiTheme="minorHAnsi" w:cs="Arial"/>
                <w:sz w:val="20"/>
                <w:szCs w:val="20"/>
              </w:rPr>
              <w:t>r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-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Anwendung</w:t>
            </w:r>
            <w:r w:rsidR="00424913">
              <w:rPr>
                <w:rFonts w:asciiTheme="minorHAnsi" w:hAnsiTheme="minorHAnsi" w:cs="Arial"/>
                <w:sz w:val="20"/>
                <w:szCs w:val="20"/>
              </w:rPr>
              <w:t>en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A83A25">
              <w:rPr>
                <w:rFonts w:asciiTheme="minorHAnsi" w:hAnsiTheme="minorHAnsi" w:cs="Arial"/>
                <w:sz w:val="20"/>
                <w:szCs w:val="20"/>
              </w:rPr>
              <w:t xml:space="preserve">in zwei spezifischen Technologie- und Marktsegmenten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liegen neu entwickelte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bzw. überarbeitete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424913">
              <w:rPr>
                <w:rFonts w:asciiTheme="minorHAnsi" w:hAnsiTheme="minorHAnsi" w:cs="Arial"/>
                <w:sz w:val="20"/>
                <w:szCs w:val="20"/>
              </w:rPr>
              <w:t xml:space="preserve"> Förderinstrumente und/oder Fördermaßnahmen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vor.</w:t>
            </w: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-</w:t>
            </w:r>
          </w:p>
          <w:p w:rsidR="007B1113" w:rsidRDefault="007B1113" w:rsidP="00A83A25">
            <w:pPr>
              <w:rPr>
                <w:ins w:id="56" w:author="UserLA3067" w:date="2016-06-29T12:47:00Z"/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Zielwert: </w:t>
            </w:r>
            <w:r w:rsidR="00A83A25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  <w:p w:rsidR="00AA131E" w:rsidRPr="008613AB" w:rsidRDefault="00AA131E" w:rsidP="00E84242">
            <w:pPr>
              <w:rPr>
                <w:rFonts w:asciiTheme="minorHAnsi" w:hAnsiTheme="minorHAnsi"/>
                <w:sz w:val="20"/>
                <w:szCs w:val="20"/>
              </w:rPr>
            </w:pPr>
            <w:ins w:id="57" w:author="UserLA3067" w:date="2016-06-29T12:47:00Z">
              <w:r w:rsidRPr="00AA131E">
                <w:rPr>
                  <w:rFonts w:asciiTheme="minorHAnsi" w:hAnsiTheme="minorHAnsi" w:cs="Arial"/>
                  <w:sz w:val="20"/>
                  <w:szCs w:val="20"/>
                </w:rPr>
                <w:t>Istwert:</w:t>
              </w:r>
            </w:ins>
            <w:ins w:id="58" w:author="UserLA3067" w:date="2016-06-29T13:36:00Z">
              <w:r w:rsidR="00E84242">
                <w:rPr>
                  <w:rFonts w:asciiTheme="minorHAnsi" w:hAnsiTheme="minorHAnsi" w:cs="Arial"/>
                  <w:sz w:val="20"/>
                  <w:szCs w:val="20"/>
                </w:rPr>
                <w:t xml:space="preserve"> 0 (in Vorbereit</w:t>
              </w:r>
            </w:ins>
            <w:ins w:id="59" w:author="UserLA3067" w:date="2016-06-29T13:38:00Z">
              <w:r w:rsidR="00E84242">
                <w:rPr>
                  <w:rFonts w:asciiTheme="minorHAnsi" w:hAnsiTheme="minorHAnsi" w:cs="Arial"/>
                  <w:sz w:val="20"/>
                  <w:szCs w:val="20"/>
                </w:rPr>
                <w:t>u</w:t>
              </w:r>
            </w:ins>
            <w:ins w:id="60" w:author="UserLA3067" w:date="2016-06-29T13:36:00Z">
              <w:r w:rsidR="00E84242">
                <w:rPr>
                  <w:rFonts w:asciiTheme="minorHAnsi" w:hAnsiTheme="minorHAnsi" w:cs="Arial"/>
                  <w:sz w:val="20"/>
                  <w:szCs w:val="20"/>
                </w:rPr>
                <w:t>ng)</w:t>
              </w:r>
            </w:ins>
          </w:p>
        </w:tc>
        <w:tc>
          <w:tcPr>
            <w:tcW w:w="3260" w:type="dxa"/>
          </w:tcPr>
          <w:p w:rsidR="00C90110" w:rsidRPr="008613AB" w:rsidRDefault="007B1113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lastRenderedPageBreak/>
              <w:t>B1) Dokumentation der Marktanalyse</w:t>
            </w:r>
            <w:r w:rsidR="00424913">
              <w:rPr>
                <w:rFonts w:asciiTheme="minorHAnsi" w:hAnsiTheme="minorHAnsi" w:cs="Arial"/>
                <w:sz w:val="20"/>
                <w:szCs w:val="20"/>
              </w:rPr>
              <w:t>n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und Sensibilisierungskampagne</w:t>
            </w:r>
            <w:r w:rsidR="00424913">
              <w:rPr>
                <w:rFonts w:asciiTheme="minorHAnsi" w:hAnsiTheme="minorHAnsi" w:cs="Arial"/>
                <w:sz w:val="20"/>
                <w:szCs w:val="20"/>
              </w:rPr>
              <w:t>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0214DA" w:rsidRDefault="000214DA" w:rsidP="007B1113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0214DA" w:rsidRDefault="000214DA" w:rsidP="007B1113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424913" w:rsidRDefault="00424913" w:rsidP="007B1113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272E86" w:rsidRDefault="00272E86" w:rsidP="007B1113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424913" w:rsidRDefault="00424913" w:rsidP="007B1113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B1113" w:rsidRPr="008613AB" w:rsidRDefault="007B1113" w:rsidP="007B1113">
            <w:pPr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lastRenderedPageBreak/>
              <w:t xml:space="preserve">B2) </w:t>
            </w:r>
            <w:r w:rsidR="00424913">
              <w:rPr>
                <w:rFonts w:asciiTheme="minorHAnsi" w:hAnsiTheme="minorHAnsi" w:cs="Arial"/>
                <w:sz w:val="20"/>
                <w:szCs w:val="20"/>
              </w:rPr>
              <w:t>Dokumentation der Förderinstrumente und/oder Fördermaßnahmen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3261" w:type="dxa"/>
          </w:tcPr>
          <w:p w:rsidR="00C90110" w:rsidRPr="008613AB" w:rsidRDefault="007B1113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lastRenderedPageBreak/>
              <w:t>B1) Der politische Wille zur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Förderung der ausgewählten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Technologie ist vorhanden.</w:t>
            </w:r>
          </w:p>
          <w:p w:rsidR="000214DA" w:rsidRDefault="000214DA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0214DA" w:rsidRDefault="000214DA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272E86" w:rsidRDefault="00272E86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424913" w:rsidRDefault="00424913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424913" w:rsidRDefault="00424913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1113" w:rsidRPr="008613AB" w:rsidRDefault="007B1113" w:rsidP="000214DA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lastRenderedPageBreak/>
              <w:t>B2) Der politische Wille zur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Förderung der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ausgewählten Technologie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ist vorhanden.</w:t>
            </w:r>
          </w:p>
        </w:tc>
      </w:tr>
      <w:tr w:rsidR="00C90110" w:rsidRPr="008613AB" w:rsidTr="006963A0">
        <w:tc>
          <w:tcPr>
            <w:tcW w:w="2660" w:type="dxa"/>
          </w:tcPr>
          <w:p w:rsidR="007B1113" w:rsidRPr="00B67C47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67C47">
              <w:rPr>
                <w:rFonts w:asciiTheme="minorHAnsi" w:hAnsiTheme="minorHAnsi" w:cs="Arial"/>
                <w:b/>
                <w:sz w:val="20"/>
                <w:szCs w:val="20"/>
              </w:rPr>
              <w:lastRenderedPageBreak/>
              <w:t>Output C:</w:t>
            </w:r>
          </w:p>
          <w:p w:rsidR="00C90110" w:rsidRPr="008613AB" w:rsidRDefault="007B1113" w:rsidP="007B1113">
            <w:pPr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Neue </w:t>
            </w:r>
            <w:r w:rsidR="00C71579">
              <w:rPr>
                <w:rFonts w:asciiTheme="minorHAnsi" w:hAnsiTheme="minorHAnsi" w:cs="Arial"/>
                <w:sz w:val="20"/>
                <w:szCs w:val="20"/>
              </w:rPr>
              <w:t xml:space="preserve">praxisorientierte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Aus- und Fortbildungsangebote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sowie </w:t>
            </w:r>
            <w:r w:rsidR="00C71579">
              <w:rPr>
                <w:rFonts w:asciiTheme="minorHAnsi" w:hAnsiTheme="minorHAnsi" w:cs="Arial"/>
                <w:sz w:val="20"/>
                <w:szCs w:val="20"/>
              </w:rPr>
              <w:t xml:space="preserve">angepasste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Qualitätssicherungssysteme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für </w:t>
            </w:r>
            <w:r w:rsidR="00A83A25" w:rsidRPr="008613AB">
              <w:rPr>
                <w:rFonts w:asciiTheme="minorHAnsi" w:hAnsiTheme="minorHAnsi" w:cs="Arial"/>
                <w:sz w:val="20"/>
                <w:szCs w:val="20"/>
              </w:rPr>
              <w:t>spezifische,</w:t>
            </w:r>
            <w:r w:rsidR="00A83A25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A83A25" w:rsidRPr="008613AB">
              <w:rPr>
                <w:rFonts w:asciiTheme="minorHAnsi" w:hAnsiTheme="minorHAnsi" w:cs="Arial"/>
                <w:sz w:val="20"/>
                <w:szCs w:val="20"/>
              </w:rPr>
              <w:t>beschäftigungsintensive</w:t>
            </w:r>
            <w:r w:rsidR="00A83A25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-Marktsegmente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sind entwickelt.</w:t>
            </w:r>
          </w:p>
        </w:tc>
        <w:tc>
          <w:tcPr>
            <w:tcW w:w="5528" w:type="dxa"/>
          </w:tcPr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01)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Curricula sowie Schulungsunterl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agen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642A12">
              <w:rPr>
                <w:rFonts w:asciiTheme="minorHAnsi" w:hAnsiTheme="minorHAnsi" w:cs="Arial"/>
                <w:sz w:val="20"/>
                <w:szCs w:val="20"/>
              </w:rPr>
              <w:t>und –</w:t>
            </w:r>
            <w:proofErr w:type="spellStart"/>
            <w:r w:rsidR="00642A12">
              <w:rPr>
                <w:rFonts w:asciiTheme="minorHAnsi" w:hAnsiTheme="minorHAnsi" w:cs="Arial"/>
                <w:sz w:val="20"/>
                <w:szCs w:val="20"/>
              </w:rPr>
              <w:t>standards</w:t>
            </w:r>
            <w:proofErr w:type="spellEnd"/>
            <w:r w:rsidR="00642A12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für neue </w:t>
            </w:r>
            <w:r w:rsidR="00642A12">
              <w:rPr>
                <w:rFonts w:asciiTheme="minorHAnsi" w:hAnsiTheme="minorHAnsi" w:cs="Arial"/>
                <w:sz w:val="20"/>
                <w:szCs w:val="20"/>
              </w:rPr>
              <w:t xml:space="preserve">praxisorientierte </w:t>
            </w:r>
            <w:r w:rsidR="00A83A25">
              <w:rPr>
                <w:rFonts w:asciiTheme="minorHAnsi" w:hAnsiTheme="minorHAnsi" w:cs="Arial"/>
                <w:sz w:val="20"/>
                <w:szCs w:val="20"/>
              </w:rPr>
              <w:t xml:space="preserve">RE/EE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Aus- und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Fortbildungsangebote liegen in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zwei Ländern vor.</w:t>
            </w:r>
            <w:bookmarkStart w:id="61" w:name="_GoBack"/>
            <w:bookmarkEnd w:id="61"/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-</w:t>
            </w:r>
          </w:p>
          <w:p w:rsidR="007B1113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Zielwert: 2</w:t>
            </w:r>
          </w:p>
          <w:p w:rsidR="00AA131E" w:rsidRDefault="00AA131E" w:rsidP="00AA131E">
            <w:pPr>
              <w:rPr>
                <w:ins w:id="62" w:author="UserLA3067" w:date="2016-06-29T12:47:00Z"/>
                <w:rFonts w:asciiTheme="minorHAnsi" w:hAnsiTheme="minorHAnsi" w:cs="Arial"/>
                <w:sz w:val="20"/>
                <w:szCs w:val="20"/>
              </w:rPr>
            </w:pPr>
            <w:ins w:id="63" w:author="UserLA3067" w:date="2016-06-29T12:47:00Z">
              <w:r w:rsidRPr="00AA131E">
                <w:rPr>
                  <w:rFonts w:asciiTheme="minorHAnsi" w:hAnsiTheme="minorHAnsi" w:cs="Arial"/>
                  <w:sz w:val="20"/>
                  <w:szCs w:val="20"/>
                </w:rPr>
                <w:t>Istwert:</w:t>
              </w:r>
            </w:ins>
            <w:ins w:id="64" w:author="UserLA3067" w:date="2016-06-29T13:40:00Z">
              <w:r w:rsidR="00E84242">
                <w:rPr>
                  <w:rFonts w:asciiTheme="minorHAnsi" w:hAnsiTheme="minorHAnsi" w:cs="Arial"/>
                  <w:sz w:val="20"/>
                  <w:szCs w:val="20"/>
                </w:rPr>
                <w:t xml:space="preserve"> 4 Schulungs</w:t>
              </w:r>
            </w:ins>
            <w:ins w:id="65" w:author="UserLA3067" w:date="2016-06-29T13:41:00Z">
              <w:r w:rsidR="00E84242">
                <w:rPr>
                  <w:rFonts w:asciiTheme="minorHAnsi" w:hAnsiTheme="minorHAnsi" w:cs="Arial"/>
                  <w:sz w:val="20"/>
                  <w:szCs w:val="20"/>
                </w:rPr>
                <w:t>programme</w:t>
              </w:r>
            </w:ins>
            <w:ins w:id="66" w:author="UserLA3067" w:date="2016-06-29T13:40:00Z">
              <w:r w:rsidR="00E84242">
                <w:rPr>
                  <w:rFonts w:asciiTheme="minorHAnsi" w:hAnsiTheme="minorHAnsi" w:cs="Arial"/>
                  <w:sz w:val="20"/>
                  <w:szCs w:val="20"/>
                </w:rPr>
                <w:t xml:space="preserve"> in 2 Ländern</w:t>
              </w:r>
            </w:ins>
          </w:p>
          <w:p w:rsidR="000214DA" w:rsidRPr="008613AB" w:rsidRDefault="000214DA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C2) Für zwei ausgewählte RE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-Marktsegmente sind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C71579">
              <w:rPr>
                <w:rFonts w:asciiTheme="minorHAnsi" w:hAnsiTheme="minorHAnsi" w:cs="Arial"/>
                <w:sz w:val="20"/>
                <w:szCs w:val="20"/>
              </w:rPr>
              <w:t>angepasste</w:t>
            </w:r>
            <w:r w:rsidR="00C71579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Systeme zur Sicherung der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Qualität von Produkten und </w:t>
            </w:r>
            <w:r w:rsidR="00A83A25">
              <w:rPr>
                <w:rFonts w:asciiTheme="minorHAnsi" w:hAnsiTheme="minorHAnsi" w:cs="Arial"/>
                <w:sz w:val="20"/>
                <w:szCs w:val="20"/>
              </w:rPr>
              <w:t>D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ienstleistungen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entwickelt.</w:t>
            </w: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-</w:t>
            </w:r>
          </w:p>
          <w:p w:rsidR="00C90110" w:rsidRDefault="007B1113" w:rsidP="007B1113">
            <w:pPr>
              <w:rPr>
                <w:ins w:id="67" w:author="UserLA3067" w:date="2016-06-29T12:47:00Z"/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Zielwert: 2</w:t>
            </w:r>
          </w:p>
          <w:p w:rsidR="00AA131E" w:rsidRPr="008613AB" w:rsidRDefault="00AA131E" w:rsidP="00853F81">
            <w:pPr>
              <w:rPr>
                <w:rFonts w:asciiTheme="minorHAnsi" w:hAnsiTheme="minorHAnsi"/>
                <w:sz w:val="20"/>
                <w:szCs w:val="20"/>
              </w:rPr>
            </w:pPr>
            <w:ins w:id="68" w:author="UserLA3067" w:date="2016-06-29T12:47:00Z">
              <w:r w:rsidRPr="00AA131E">
                <w:rPr>
                  <w:rFonts w:asciiTheme="minorHAnsi" w:hAnsiTheme="minorHAnsi" w:cs="Arial"/>
                  <w:sz w:val="20"/>
                  <w:szCs w:val="20"/>
                </w:rPr>
                <w:t>Istwert:</w:t>
              </w:r>
            </w:ins>
            <w:ins w:id="69" w:author="UserLA3067" w:date="2016-06-29T13:42:00Z">
              <w:r w:rsidR="00853F81">
                <w:rPr>
                  <w:rFonts w:asciiTheme="minorHAnsi" w:hAnsiTheme="minorHAnsi" w:cs="Arial"/>
                  <w:sz w:val="20"/>
                  <w:szCs w:val="20"/>
                </w:rPr>
                <w:t xml:space="preserve"> 1 Qualitätssystem für 1 Technologiesegment </w:t>
              </w:r>
            </w:ins>
          </w:p>
        </w:tc>
        <w:tc>
          <w:tcPr>
            <w:tcW w:w="3260" w:type="dxa"/>
          </w:tcPr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C1) Dokumentation</w:t>
            </w:r>
            <w:r w:rsidR="00A83A25">
              <w:rPr>
                <w:rFonts w:asciiTheme="minorHAnsi" w:hAnsiTheme="minorHAnsi" w:cs="Arial"/>
                <w:sz w:val="20"/>
                <w:szCs w:val="20"/>
              </w:rPr>
              <w:t xml:space="preserve"> der </w:t>
            </w:r>
            <w:r w:rsidR="00A83A25" w:rsidRPr="008613AB">
              <w:rPr>
                <w:rFonts w:asciiTheme="minorHAnsi" w:hAnsiTheme="minorHAnsi" w:cs="Arial"/>
                <w:sz w:val="20"/>
                <w:szCs w:val="20"/>
              </w:rPr>
              <w:t>Aus- und</w:t>
            </w:r>
            <w:r w:rsidR="00A83A25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A83A25" w:rsidRPr="008613AB">
              <w:rPr>
                <w:rFonts w:asciiTheme="minorHAnsi" w:hAnsiTheme="minorHAnsi" w:cs="Arial"/>
                <w:sz w:val="20"/>
                <w:szCs w:val="20"/>
              </w:rPr>
              <w:t>Fortbildungsangebote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0214DA" w:rsidRDefault="000214DA" w:rsidP="007B1113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0214DA" w:rsidRDefault="000214DA" w:rsidP="007B1113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0214DA" w:rsidRDefault="000214DA" w:rsidP="007B1113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272E86" w:rsidRDefault="00272E86" w:rsidP="007B1113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272E86" w:rsidRDefault="00272E86" w:rsidP="007B1113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C90110" w:rsidRPr="008613AB" w:rsidRDefault="007B1113" w:rsidP="00A83A25">
            <w:pPr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C2) </w:t>
            </w:r>
            <w:r w:rsidR="00A83A25">
              <w:rPr>
                <w:rFonts w:asciiTheme="minorHAnsi" w:hAnsiTheme="minorHAnsi" w:cs="Arial"/>
                <w:sz w:val="20"/>
                <w:szCs w:val="20"/>
              </w:rPr>
              <w:t>Dokumentation der Qualitätsstandards und Qualitäts-</w:t>
            </w:r>
            <w:proofErr w:type="spellStart"/>
            <w:r w:rsidR="00A83A25">
              <w:rPr>
                <w:rFonts w:asciiTheme="minorHAnsi" w:hAnsiTheme="minorHAnsi" w:cs="Arial"/>
                <w:sz w:val="20"/>
                <w:szCs w:val="20"/>
              </w:rPr>
              <w:t>sicherungssysteme</w:t>
            </w:r>
            <w:proofErr w:type="spellEnd"/>
            <w:r w:rsidR="00B67C4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3261" w:type="dxa"/>
          </w:tcPr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C1) Die relevanten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Institutionen sind bereit,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sich an der Einrichtung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von Aus- und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Fortbildungsangeboten zu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beteiligen.</w:t>
            </w:r>
          </w:p>
          <w:p w:rsidR="000214DA" w:rsidRDefault="000214DA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272E86" w:rsidRDefault="00272E86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42A12" w:rsidRDefault="00642A12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C90110" w:rsidRPr="008613AB" w:rsidRDefault="007B1113" w:rsidP="000214DA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C2) Die relevanten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Institutionen sind bereit,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sich an der Einrichtung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v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on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Qualitätssicherungssystemen zu beteiligen.</w:t>
            </w:r>
          </w:p>
        </w:tc>
      </w:tr>
      <w:tr w:rsidR="00C90110" w:rsidRPr="008613AB" w:rsidTr="006963A0">
        <w:tc>
          <w:tcPr>
            <w:tcW w:w="2660" w:type="dxa"/>
          </w:tcPr>
          <w:p w:rsidR="007B1113" w:rsidRPr="00B67C47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67C47">
              <w:rPr>
                <w:rFonts w:asciiTheme="minorHAnsi" w:hAnsiTheme="minorHAnsi" w:cs="Arial"/>
                <w:b/>
                <w:sz w:val="20"/>
                <w:szCs w:val="20"/>
              </w:rPr>
              <w:t>Output D:</w:t>
            </w:r>
          </w:p>
          <w:p w:rsidR="00C90110" w:rsidRPr="008613AB" w:rsidRDefault="007B1113" w:rsidP="00B67C4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Der regionale Austausch mit Teilnehmern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u.a. aus dem öffentlichen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Bereich und der Wirtschaft zu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beschäftigungs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-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fördernden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Ansätzen in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den Bereichen RE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ist intensiviert.</w:t>
            </w:r>
          </w:p>
        </w:tc>
        <w:tc>
          <w:tcPr>
            <w:tcW w:w="5528" w:type="dxa"/>
          </w:tcPr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DI) </w:t>
            </w:r>
            <w:r w:rsidR="00A83A25">
              <w:rPr>
                <w:rFonts w:asciiTheme="minorHAnsi" w:hAnsiTheme="minorHAnsi" w:cs="Arial"/>
                <w:sz w:val="20"/>
                <w:szCs w:val="20"/>
              </w:rPr>
              <w:t>6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regionale Workshops zu beschäftigungsfördernden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Ansätzen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in den Bereichen RE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sind </w:t>
            </w:r>
            <w:r w:rsidR="00A83A25">
              <w:rPr>
                <w:rFonts w:asciiTheme="minorHAnsi" w:hAnsiTheme="minorHAnsi" w:cs="Arial"/>
                <w:sz w:val="20"/>
                <w:szCs w:val="20"/>
              </w:rPr>
              <w:t xml:space="preserve">in Zusammenarbeit mit RCREEE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durchgeführt.</w:t>
            </w: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-</w:t>
            </w: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Zielwert: </w:t>
            </w:r>
            <w:r w:rsidR="00642A12">
              <w:rPr>
                <w:rFonts w:asciiTheme="minorHAnsi" w:hAnsiTheme="minorHAnsi" w:cs="Arial"/>
                <w:sz w:val="20"/>
                <w:szCs w:val="20"/>
              </w:rPr>
              <w:t>6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Workshops</w:t>
            </w:r>
          </w:p>
          <w:p w:rsidR="00AA131E" w:rsidRDefault="00AA131E" w:rsidP="00AA131E">
            <w:pPr>
              <w:rPr>
                <w:ins w:id="70" w:author="UserLA3067" w:date="2016-06-29T12:47:00Z"/>
                <w:rFonts w:asciiTheme="minorHAnsi" w:hAnsiTheme="minorHAnsi" w:cs="Arial"/>
                <w:sz w:val="20"/>
                <w:szCs w:val="20"/>
              </w:rPr>
            </w:pPr>
            <w:ins w:id="71" w:author="UserLA3067" w:date="2016-06-29T12:47:00Z">
              <w:r w:rsidRPr="00AA131E">
                <w:rPr>
                  <w:rFonts w:asciiTheme="minorHAnsi" w:hAnsiTheme="minorHAnsi" w:cs="Arial"/>
                  <w:sz w:val="20"/>
                  <w:szCs w:val="20"/>
                </w:rPr>
                <w:t>Istwert:</w:t>
              </w:r>
            </w:ins>
            <w:ins w:id="72" w:author="UserLA3067" w:date="2016-06-29T13:43:00Z">
              <w:r w:rsidR="00853F81">
                <w:rPr>
                  <w:rFonts w:asciiTheme="minorHAnsi" w:hAnsiTheme="minorHAnsi" w:cs="Arial"/>
                  <w:sz w:val="20"/>
                  <w:szCs w:val="20"/>
                </w:rPr>
                <w:t xml:space="preserve"> </w:t>
              </w:r>
            </w:ins>
            <w:ins w:id="73" w:author="UserLA3067" w:date="2016-06-29T13:44:00Z">
              <w:r w:rsidR="00853F81">
                <w:rPr>
                  <w:rFonts w:asciiTheme="minorHAnsi" w:hAnsiTheme="minorHAnsi" w:cs="Arial"/>
                  <w:sz w:val="20"/>
                  <w:szCs w:val="20"/>
                </w:rPr>
                <w:t>6 Workshops mit RCREEE</w:t>
              </w:r>
            </w:ins>
          </w:p>
          <w:p w:rsidR="00B67C47" w:rsidRDefault="00B67C47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D2) </w:t>
            </w:r>
            <w:r w:rsidR="00642A12">
              <w:rPr>
                <w:rFonts w:asciiTheme="minorHAnsi" w:hAnsiTheme="minorHAnsi" w:cs="Arial"/>
                <w:sz w:val="20"/>
                <w:szCs w:val="20"/>
              </w:rPr>
              <w:t xml:space="preserve">Drei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im Rahmen des regionalen Austauschs identifizierte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A83A25">
              <w:rPr>
                <w:rFonts w:asciiTheme="minorHAnsi" w:hAnsiTheme="minorHAnsi" w:cs="Arial"/>
                <w:sz w:val="20"/>
                <w:szCs w:val="20"/>
              </w:rPr>
              <w:t xml:space="preserve">beschäftigungswirksame </w:t>
            </w:r>
            <w:proofErr w:type="spellStart"/>
            <w:r w:rsidRPr="008613AB">
              <w:rPr>
                <w:rFonts w:asciiTheme="minorHAnsi" w:hAnsiTheme="minorHAnsi" w:cs="Arial"/>
                <w:sz w:val="20"/>
                <w:szCs w:val="20"/>
              </w:rPr>
              <w:t>Good</w:t>
            </w:r>
            <w:proofErr w:type="spellEnd"/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A83A25">
              <w:rPr>
                <w:rFonts w:asciiTheme="minorHAnsi" w:hAnsiTheme="minorHAnsi" w:cs="Arial"/>
                <w:sz w:val="20"/>
                <w:szCs w:val="20"/>
              </w:rPr>
              <w:t>P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ractices sind </w:t>
            </w:r>
            <w:r w:rsidR="00A83A25">
              <w:rPr>
                <w:rFonts w:asciiTheme="minorHAnsi" w:hAnsiTheme="minorHAnsi" w:cs="Arial"/>
                <w:sz w:val="20"/>
                <w:szCs w:val="20"/>
              </w:rPr>
              <w:t>in Zusammenarbeit mit</w:t>
            </w:r>
            <w:r w:rsidR="00A83A25" w:rsidRPr="008613AB" w:rsidDel="00A83A25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RCREEE veröffentlicht.</w:t>
            </w: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-</w:t>
            </w:r>
          </w:p>
          <w:p w:rsidR="00C90110" w:rsidRDefault="007B1113" w:rsidP="00642A12">
            <w:pPr>
              <w:rPr>
                <w:ins w:id="74" w:author="UserLA3067" w:date="2016-06-29T12:47:00Z"/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Zielwert: </w:t>
            </w:r>
            <w:r w:rsidR="00642A12"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  <w:p w:rsidR="00AA131E" w:rsidRPr="008613AB" w:rsidRDefault="00AA131E" w:rsidP="00AA131E">
            <w:pPr>
              <w:rPr>
                <w:rFonts w:asciiTheme="minorHAnsi" w:hAnsiTheme="minorHAnsi"/>
                <w:sz w:val="20"/>
                <w:szCs w:val="20"/>
              </w:rPr>
            </w:pPr>
            <w:ins w:id="75" w:author="UserLA3067" w:date="2016-06-29T12:47:00Z">
              <w:r w:rsidRPr="00AA131E">
                <w:rPr>
                  <w:rFonts w:asciiTheme="minorHAnsi" w:hAnsiTheme="minorHAnsi" w:cs="Arial"/>
                  <w:sz w:val="20"/>
                  <w:szCs w:val="20"/>
                </w:rPr>
                <w:t>Istwert:</w:t>
              </w:r>
            </w:ins>
            <w:ins w:id="76" w:author="UserLA3067" w:date="2016-06-29T13:42:00Z">
              <w:r w:rsidR="00853F81">
                <w:rPr>
                  <w:rFonts w:asciiTheme="minorHAnsi" w:hAnsiTheme="minorHAnsi" w:cs="Arial"/>
                  <w:sz w:val="20"/>
                  <w:szCs w:val="20"/>
                </w:rPr>
                <w:t xml:space="preserve"> 1 Studie mit RCREEE</w:t>
              </w:r>
            </w:ins>
          </w:p>
        </w:tc>
        <w:tc>
          <w:tcPr>
            <w:tcW w:w="3260" w:type="dxa"/>
          </w:tcPr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D1) Dokumentation der Workshops</w:t>
            </w:r>
            <w:r w:rsidR="00A83A25">
              <w:rPr>
                <w:rFonts w:asciiTheme="minorHAnsi" w:hAnsiTheme="minorHAnsi" w:cs="Arial"/>
                <w:sz w:val="20"/>
                <w:szCs w:val="20"/>
              </w:rPr>
              <w:t xml:space="preserve"> durch RCREEE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B67C47" w:rsidRDefault="00B67C47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B67C47" w:rsidRDefault="00B67C47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272E86" w:rsidRDefault="00272E86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B67C47" w:rsidRDefault="00B67C47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A83A25" w:rsidRDefault="00A83A25" w:rsidP="00A83A2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C90110" w:rsidRPr="008613AB" w:rsidRDefault="007B1113" w:rsidP="00C7157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D2) Veröffentlichung der </w:t>
            </w:r>
            <w:proofErr w:type="spellStart"/>
            <w:r w:rsidRPr="008613AB">
              <w:rPr>
                <w:rFonts w:asciiTheme="minorHAnsi" w:hAnsiTheme="minorHAnsi" w:cs="Arial"/>
                <w:sz w:val="20"/>
                <w:szCs w:val="20"/>
              </w:rPr>
              <w:t>Good</w:t>
            </w:r>
            <w:proofErr w:type="spellEnd"/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Practices  </w:t>
            </w:r>
            <w:r w:rsidR="00C71579">
              <w:rPr>
                <w:rFonts w:asciiTheme="minorHAnsi" w:hAnsiTheme="minorHAnsi" w:cs="Arial"/>
                <w:sz w:val="20"/>
                <w:szCs w:val="20"/>
              </w:rPr>
              <w:t xml:space="preserve">durch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RCREEE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3261" w:type="dxa"/>
          </w:tcPr>
          <w:p w:rsidR="008613AB" w:rsidRPr="008613AB" w:rsidRDefault="008613AB" w:rsidP="008613A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DI) Regierungsvertreter und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andere </w:t>
            </w:r>
            <w:proofErr w:type="spellStart"/>
            <w:r w:rsidRPr="008613AB">
              <w:rPr>
                <w:rFonts w:asciiTheme="minorHAnsi" w:hAnsiTheme="minorHAnsi" w:cs="Arial"/>
                <w:sz w:val="20"/>
                <w:szCs w:val="20"/>
              </w:rPr>
              <w:t>Stakeholder</w:t>
            </w:r>
            <w:proofErr w:type="spellEnd"/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aus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den betreffenden Ländern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beteiligen sich am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regionalem Austausch.</w:t>
            </w:r>
          </w:p>
          <w:p w:rsidR="00B67C47" w:rsidRDefault="00B67C47" w:rsidP="008613A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A83A25" w:rsidRDefault="00A83A25" w:rsidP="00B67C4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272E86" w:rsidRDefault="00272E86" w:rsidP="00B67C4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C90110" w:rsidRPr="008613AB" w:rsidRDefault="008613AB" w:rsidP="00B67C4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D2) RCREEE beteiligt sich trotz der angespannten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Personalsituation und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konkurrierenden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Ansprüchen an die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Organisation aktiv an den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Projektaktivitäten.</w:t>
            </w:r>
          </w:p>
        </w:tc>
      </w:tr>
    </w:tbl>
    <w:p w:rsidR="00C90110" w:rsidRPr="008613AB" w:rsidRDefault="00AA131E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Stand: 0</w:t>
      </w:r>
      <w:r w:rsidR="00853F81">
        <w:rPr>
          <w:rFonts w:asciiTheme="minorHAnsi" w:hAnsiTheme="minorHAnsi"/>
          <w:sz w:val="20"/>
          <w:szCs w:val="20"/>
        </w:rPr>
        <w:t>1.</w:t>
      </w:r>
      <w:r>
        <w:rPr>
          <w:rFonts w:asciiTheme="minorHAnsi" w:hAnsiTheme="minorHAnsi"/>
          <w:sz w:val="20"/>
          <w:szCs w:val="20"/>
        </w:rPr>
        <w:t>06.2016</w:t>
      </w:r>
    </w:p>
    <w:sectPr w:rsidR="00C90110" w:rsidRPr="008613AB" w:rsidSect="00C90110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110"/>
    <w:rsid w:val="000214DA"/>
    <w:rsid w:val="00055945"/>
    <w:rsid w:val="00272E86"/>
    <w:rsid w:val="003E0BA6"/>
    <w:rsid w:val="00424913"/>
    <w:rsid w:val="004943A6"/>
    <w:rsid w:val="005C2A6D"/>
    <w:rsid w:val="005D1204"/>
    <w:rsid w:val="00642A12"/>
    <w:rsid w:val="006963A0"/>
    <w:rsid w:val="00710012"/>
    <w:rsid w:val="00732511"/>
    <w:rsid w:val="007B1113"/>
    <w:rsid w:val="00842900"/>
    <w:rsid w:val="00850F69"/>
    <w:rsid w:val="00853F81"/>
    <w:rsid w:val="008613AB"/>
    <w:rsid w:val="00971AF3"/>
    <w:rsid w:val="00A07133"/>
    <w:rsid w:val="00A83A25"/>
    <w:rsid w:val="00AA131E"/>
    <w:rsid w:val="00AC4D82"/>
    <w:rsid w:val="00B67C47"/>
    <w:rsid w:val="00C71579"/>
    <w:rsid w:val="00C85570"/>
    <w:rsid w:val="00C90110"/>
    <w:rsid w:val="00C953DD"/>
    <w:rsid w:val="00D005E4"/>
    <w:rsid w:val="00E84242"/>
    <w:rsid w:val="00EC32F0"/>
    <w:rsid w:val="00FB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42900"/>
  </w:style>
  <w:style w:type="paragraph" w:styleId="berschrift1">
    <w:name w:val="heading 1"/>
    <w:basedOn w:val="Standard"/>
    <w:next w:val="Standard"/>
    <w:link w:val="berschrift1Zchn"/>
    <w:uiPriority w:val="9"/>
    <w:qFormat/>
    <w:rsid w:val="0084290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4290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4290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4290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4290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4290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4290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4290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4290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42900"/>
    <w:rPr>
      <w:smallCaps/>
      <w:spacing w:val="5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42900"/>
    <w:rPr>
      <w:smallCap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42900"/>
    <w:rPr>
      <w:i/>
      <w:iCs/>
      <w:smallCaps/>
      <w:spacing w:val="5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42900"/>
    <w:rPr>
      <w:b/>
      <w:bCs/>
      <w:spacing w:val="5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42900"/>
    <w:rPr>
      <w:i/>
      <w:i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4290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4290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42900"/>
    <w:rPr>
      <w:b/>
      <w:bCs/>
      <w:color w:val="7F7F7F" w:themeColor="text1" w:themeTint="8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42900"/>
    <w:rPr>
      <w:b/>
      <w:bCs/>
      <w:i/>
      <w:iCs/>
      <w:color w:val="7F7F7F" w:themeColor="text1" w:themeTint="80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84290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42900"/>
    <w:rPr>
      <w:smallCaps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42900"/>
    <w:rPr>
      <w:i/>
      <w:iCs/>
      <w:smallCaps/>
      <w:spacing w:val="10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42900"/>
    <w:rPr>
      <w:i/>
      <w:iCs/>
      <w:smallCaps/>
      <w:spacing w:val="10"/>
      <w:sz w:val="28"/>
      <w:szCs w:val="28"/>
    </w:rPr>
  </w:style>
  <w:style w:type="character" w:styleId="Fett">
    <w:name w:val="Strong"/>
    <w:uiPriority w:val="22"/>
    <w:qFormat/>
    <w:rsid w:val="00842900"/>
    <w:rPr>
      <w:b/>
      <w:bCs/>
    </w:rPr>
  </w:style>
  <w:style w:type="character" w:styleId="Hervorhebung">
    <w:name w:val="Emphasis"/>
    <w:uiPriority w:val="20"/>
    <w:qFormat/>
    <w:rsid w:val="00842900"/>
    <w:rPr>
      <w:b/>
      <w:bCs/>
      <w:i/>
      <w:iCs/>
      <w:spacing w:val="10"/>
    </w:rPr>
  </w:style>
  <w:style w:type="paragraph" w:styleId="KeinLeerraum">
    <w:name w:val="No Spacing"/>
    <w:basedOn w:val="Standard"/>
    <w:uiPriority w:val="1"/>
    <w:qFormat/>
    <w:rsid w:val="00842900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842900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842900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842900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4290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42900"/>
    <w:rPr>
      <w:i/>
      <w:iCs/>
    </w:rPr>
  </w:style>
  <w:style w:type="character" w:styleId="SchwacheHervorhebung">
    <w:name w:val="Subtle Emphasis"/>
    <w:uiPriority w:val="19"/>
    <w:qFormat/>
    <w:rsid w:val="00842900"/>
    <w:rPr>
      <w:i/>
      <w:iCs/>
    </w:rPr>
  </w:style>
  <w:style w:type="character" w:styleId="IntensiveHervorhebung">
    <w:name w:val="Intense Emphasis"/>
    <w:uiPriority w:val="21"/>
    <w:qFormat/>
    <w:rsid w:val="00842900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842900"/>
    <w:rPr>
      <w:smallCaps/>
    </w:rPr>
  </w:style>
  <w:style w:type="character" w:styleId="IntensiverVerweis">
    <w:name w:val="Intense Reference"/>
    <w:uiPriority w:val="32"/>
    <w:qFormat/>
    <w:rsid w:val="00842900"/>
    <w:rPr>
      <w:b/>
      <w:bCs/>
      <w:smallCaps/>
    </w:rPr>
  </w:style>
  <w:style w:type="character" w:styleId="Buchtitel">
    <w:name w:val="Book Title"/>
    <w:basedOn w:val="Absatz-Standardschriftart"/>
    <w:uiPriority w:val="33"/>
    <w:qFormat/>
    <w:rsid w:val="00842900"/>
    <w:rPr>
      <w:i/>
      <w:i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42900"/>
    <w:pPr>
      <w:outlineLvl w:val="9"/>
    </w:pPr>
    <w:rPr>
      <w:lang w:bidi="en-US"/>
    </w:rPr>
  </w:style>
  <w:style w:type="table" w:styleId="Tabellenraster">
    <w:name w:val="Table Grid"/>
    <w:basedOn w:val="NormaleTabelle"/>
    <w:uiPriority w:val="59"/>
    <w:rsid w:val="00C90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E0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E0B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42900"/>
  </w:style>
  <w:style w:type="paragraph" w:styleId="berschrift1">
    <w:name w:val="heading 1"/>
    <w:basedOn w:val="Standard"/>
    <w:next w:val="Standard"/>
    <w:link w:val="berschrift1Zchn"/>
    <w:uiPriority w:val="9"/>
    <w:qFormat/>
    <w:rsid w:val="0084290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4290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4290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4290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4290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4290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4290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4290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4290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42900"/>
    <w:rPr>
      <w:smallCaps/>
      <w:spacing w:val="5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42900"/>
    <w:rPr>
      <w:smallCap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42900"/>
    <w:rPr>
      <w:i/>
      <w:iCs/>
      <w:smallCaps/>
      <w:spacing w:val="5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42900"/>
    <w:rPr>
      <w:b/>
      <w:bCs/>
      <w:spacing w:val="5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42900"/>
    <w:rPr>
      <w:i/>
      <w:i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4290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4290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42900"/>
    <w:rPr>
      <w:b/>
      <w:bCs/>
      <w:color w:val="7F7F7F" w:themeColor="text1" w:themeTint="8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42900"/>
    <w:rPr>
      <w:b/>
      <w:bCs/>
      <w:i/>
      <w:iCs/>
      <w:color w:val="7F7F7F" w:themeColor="text1" w:themeTint="80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84290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42900"/>
    <w:rPr>
      <w:smallCaps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42900"/>
    <w:rPr>
      <w:i/>
      <w:iCs/>
      <w:smallCaps/>
      <w:spacing w:val="10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42900"/>
    <w:rPr>
      <w:i/>
      <w:iCs/>
      <w:smallCaps/>
      <w:spacing w:val="10"/>
      <w:sz w:val="28"/>
      <w:szCs w:val="28"/>
    </w:rPr>
  </w:style>
  <w:style w:type="character" w:styleId="Fett">
    <w:name w:val="Strong"/>
    <w:uiPriority w:val="22"/>
    <w:qFormat/>
    <w:rsid w:val="00842900"/>
    <w:rPr>
      <w:b/>
      <w:bCs/>
    </w:rPr>
  </w:style>
  <w:style w:type="character" w:styleId="Hervorhebung">
    <w:name w:val="Emphasis"/>
    <w:uiPriority w:val="20"/>
    <w:qFormat/>
    <w:rsid w:val="00842900"/>
    <w:rPr>
      <w:b/>
      <w:bCs/>
      <w:i/>
      <w:iCs/>
      <w:spacing w:val="10"/>
    </w:rPr>
  </w:style>
  <w:style w:type="paragraph" w:styleId="KeinLeerraum">
    <w:name w:val="No Spacing"/>
    <w:basedOn w:val="Standard"/>
    <w:uiPriority w:val="1"/>
    <w:qFormat/>
    <w:rsid w:val="00842900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842900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842900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842900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4290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42900"/>
    <w:rPr>
      <w:i/>
      <w:iCs/>
    </w:rPr>
  </w:style>
  <w:style w:type="character" w:styleId="SchwacheHervorhebung">
    <w:name w:val="Subtle Emphasis"/>
    <w:uiPriority w:val="19"/>
    <w:qFormat/>
    <w:rsid w:val="00842900"/>
    <w:rPr>
      <w:i/>
      <w:iCs/>
    </w:rPr>
  </w:style>
  <w:style w:type="character" w:styleId="IntensiveHervorhebung">
    <w:name w:val="Intense Emphasis"/>
    <w:uiPriority w:val="21"/>
    <w:qFormat/>
    <w:rsid w:val="00842900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842900"/>
    <w:rPr>
      <w:smallCaps/>
    </w:rPr>
  </w:style>
  <w:style w:type="character" w:styleId="IntensiverVerweis">
    <w:name w:val="Intense Reference"/>
    <w:uiPriority w:val="32"/>
    <w:qFormat/>
    <w:rsid w:val="00842900"/>
    <w:rPr>
      <w:b/>
      <w:bCs/>
      <w:smallCaps/>
    </w:rPr>
  </w:style>
  <w:style w:type="character" w:styleId="Buchtitel">
    <w:name w:val="Book Title"/>
    <w:basedOn w:val="Absatz-Standardschriftart"/>
    <w:uiPriority w:val="33"/>
    <w:qFormat/>
    <w:rsid w:val="00842900"/>
    <w:rPr>
      <w:i/>
      <w:i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42900"/>
    <w:pPr>
      <w:outlineLvl w:val="9"/>
    </w:pPr>
    <w:rPr>
      <w:lang w:bidi="en-US"/>
    </w:rPr>
  </w:style>
  <w:style w:type="table" w:styleId="Tabellenraster">
    <w:name w:val="Table Grid"/>
    <w:basedOn w:val="NormaleTabelle"/>
    <w:uiPriority w:val="59"/>
    <w:rsid w:val="00C90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E0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E0B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1101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GIZ GmbH</Company>
  <LinksUpToDate>false</LinksUpToDate>
  <CharactersWithSpaces>8025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UserLA3067</dc:creator>
  <cp:lastModifiedBy>UserLA3067</cp:lastModifiedBy>
  <cp:revision>5</cp:revision>
  <dcterms:created xsi:type="dcterms:W3CDTF">2016-06-29T10:43:00Z</dcterms:created>
  <dcterms:modified xsi:type="dcterms:W3CDTF">2016-06-29T22:30:00Z</dcterms:modified>
</cp:coreProperties>
</file>